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7B2FC7" w:rsidP="00B46D58">
      <w:pPr>
        <w:pStyle w:val="BodyTextIndent"/>
        <w:widowControl w:val="0"/>
        <w:spacing w:after="160" w:line="240" w:lineRule="auto"/>
        <w:ind w:firstLine="0"/>
        <w:jc w:val="center"/>
        <w:rPr>
          <w:rFonts w:ascii="GHEA Grapalat" w:hAnsi="GHEA Grapalat"/>
          <w:i w:val="0"/>
          <w:sz w:val="24"/>
          <w:szCs w:val="24"/>
        </w:rPr>
      </w:pPr>
      <w:r w:rsidRPr="00ED3BA4">
        <w:rPr>
          <w:rFonts w:ascii="GHEA Grapalat" w:hAnsi="GHEA Grapalat"/>
        </w:rPr>
        <w:t>запрос котировок</w:t>
      </w:r>
      <w:r>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2"/>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C129E0" w:rsidRPr="00C129E0">
        <w:rPr>
          <w:rFonts w:ascii="GHEA Grapalat" w:hAnsi="GHEA Grapalat"/>
          <w:i w:val="0"/>
          <w:sz w:val="24"/>
          <w:szCs w:val="24"/>
        </w:rPr>
        <w:t>19</w:t>
      </w:r>
      <w:r w:rsidRPr="009044F1">
        <w:rPr>
          <w:rFonts w:ascii="GHEA Grapalat" w:hAnsi="GHEA Grapalat"/>
          <w:i w:val="0"/>
          <w:sz w:val="24"/>
          <w:szCs w:val="24"/>
        </w:rPr>
        <w:t>" "</w:t>
      </w:r>
      <w:r w:rsidR="00C129E0" w:rsidRPr="00C129E0">
        <w:rPr>
          <w:rFonts w:ascii="GHEA Grapalat" w:hAnsi="GHEA Grapalat"/>
          <w:i w:val="0"/>
          <w:sz w:val="24"/>
          <w:szCs w:val="24"/>
        </w:rPr>
        <w:t xml:space="preserve"> </w:t>
      </w:r>
      <w:r w:rsidR="00C129E0" w:rsidRPr="00331E55">
        <w:rPr>
          <w:rFonts w:ascii="GHEA Grapalat" w:hAnsi="GHEA Grapalat"/>
          <w:i w:val="0"/>
          <w:sz w:val="24"/>
          <w:szCs w:val="24"/>
        </w:rPr>
        <w:t>май</w:t>
      </w:r>
      <w:r w:rsidR="007B2FC7" w:rsidRPr="007B2FC7">
        <w:rPr>
          <w:rFonts w:ascii="GHEA Grapalat" w:hAnsi="GHEA Grapalat"/>
          <w:i w:val="0"/>
          <w:sz w:val="24"/>
          <w:szCs w:val="24"/>
        </w:rPr>
        <w:t xml:space="preserve"> </w:t>
      </w:r>
      <w:r w:rsidRPr="009044F1">
        <w:rPr>
          <w:rFonts w:ascii="GHEA Grapalat" w:hAnsi="GHEA Grapalat"/>
          <w:i w:val="0"/>
          <w:sz w:val="24"/>
          <w:szCs w:val="24"/>
        </w:rPr>
        <w:t>" 20</w:t>
      </w:r>
      <w:r w:rsidR="007B2FC7" w:rsidRPr="007B2FC7">
        <w:rPr>
          <w:rFonts w:ascii="GHEA Grapalat" w:hAnsi="GHEA Grapalat"/>
          <w:i w:val="0"/>
          <w:sz w:val="24"/>
          <w:szCs w:val="24"/>
        </w:rPr>
        <w:t>2</w:t>
      </w:r>
      <w:r w:rsidR="00946DAF" w:rsidRPr="00946DAF">
        <w:rPr>
          <w:rFonts w:ascii="GHEA Grapalat" w:hAnsi="GHEA Grapalat"/>
          <w:i w:val="0"/>
          <w:sz w:val="24"/>
          <w:szCs w:val="24"/>
        </w:rPr>
        <w:t xml:space="preserve">3 </w:t>
      </w:r>
      <w:r w:rsidRPr="009044F1">
        <w:rPr>
          <w:rFonts w:ascii="GHEA Grapalat" w:hAnsi="GHEA Grapalat"/>
          <w:i w:val="0"/>
          <w:sz w:val="24"/>
          <w:szCs w:val="24"/>
        </w:rPr>
        <w:t>года "</w:t>
      </w:r>
      <w:r w:rsidR="007B2FC7" w:rsidRPr="007B2FC7">
        <w:rPr>
          <w:rFonts w:ascii="GHEA Grapalat" w:hAnsi="GHEA Grapalat"/>
          <w:i w:val="0"/>
          <w:sz w:val="24"/>
          <w:szCs w:val="24"/>
        </w:rPr>
        <w:t>1</w:t>
      </w:r>
      <w:r w:rsidRPr="009044F1">
        <w:rPr>
          <w:rFonts w:ascii="GHEA Grapalat" w:hAnsi="GHEA Grapalat"/>
          <w:i w:val="0"/>
          <w:sz w:val="24"/>
          <w:szCs w:val="24"/>
        </w:rPr>
        <w:t xml:space="preserve">" </w:t>
      </w:r>
    </w:p>
    <w:p w:rsidR="0091042F" w:rsidRPr="00331E55"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7B2FC7" w:rsidRPr="007B2FC7">
        <w:rPr>
          <w:rFonts w:ascii="GHEA Grapalat" w:hAnsi="GHEA Grapalat"/>
          <w:i w:val="0"/>
          <w:sz w:val="24"/>
          <w:szCs w:val="24"/>
        </w:rPr>
        <w:t xml:space="preserve"> </w:t>
      </w:r>
      <w:r w:rsidR="007B2FC7">
        <w:rPr>
          <w:rFonts w:ascii="GHEA Grapalat" w:hAnsi="GHEA Grapalat"/>
          <w:i w:val="0"/>
          <w:sz w:val="24"/>
          <w:szCs w:val="24"/>
          <w:lang w:val="en-US"/>
        </w:rPr>
        <w:t>YHGHADTH</w:t>
      </w:r>
      <w:r w:rsidR="00642EFE" w:rsidRPr="009044F1">
        <w:rPr>
          <w:rFonts w:ascii="GHEA Grapalat" w:hAnsi="GHEA Grapalat"/>
          <w:i w:val="0"/>
          <w:sz w:val="24"/>
          <w:szCs w:val="24"/>
        </w:rPr>
        <w:t xml:space="preserve"> </w:t>
      </w:r>
      <w:r w:rsidR="007B2FC7" w:rsidRPr="007B2FC7">
        <w:rPr>
          <w:rFonts w:ascii="GHEA Grapalat" w:hAnsi="GHEA Grapalat"/>
          <w:i w:val="0"/>
          <w:sz w:val="24"/>
          <w:szCs w:val="24"/>
        </w:rPr>
        <w:t>-</w:t>
      </w:r>
      <w:r w:rsidR="007B2FC7" w:rsidRPr="00ED3BA4">
        <w:rPr>
          <w:rFonts w:ascii="GHEA Grapalat" w:hAnsi="GHEA Grapalat"/>
        </w:rPr>
        <w:t>GHAPDzB</w:t>
      </w:r>
      <w:r w:rsidR="00946DAF">
        <w:rPr>
          <w:rFonts w:ascii="GHEA Grapalat" w:hAnsi="GHEA Grapalat"/>
          <w:i w:val="0"/>
          <w:sz w:val="24"/>
          <w:szCs w:val="24"/>
        </w:rPr>
        <w:t>–</w:t>
      </w:r>
      <w:r w:rsidR="00946DAF" w:rsidRPr="00395C14">
        <w:rPr>
          <w:rFonts w:ascii="GHEA Grapalat" w:hAnsi="GHEA Grapalat"/>
          <w:i w:val="0"/>
          <w:sz w:val="24"/>
          <w:szCs w:val="24"/>
        </w:rPr>
        <w:t>23/</w:t>
      </w:r>
      <w:r w:rsidR="00EC3472" w:rsidRPr="00331E55">
        <w:rPr>
          <w:rFonts w:ascii="GHEA Grapalat" w:hAnsi="GHEA Grapalat"/>
          <w:i w:val="0"/>
          <w:sz w:val="24"/>
          <w:szCs w:val="24"/>
        </w:rPr>
        <w:t>1</w:t>
      </w:r>
      <w:r w:rsidR="00331E55" w:rsidRPr="00331E55">
        <w:rPr>
          <w:rFonts w:ascii="GHEA Grapalat" w:hAnsi="GHEA Grapalat"/>
          <w:i w:val="0"/>
          <w:sz w:val="24"/>
          <w:szCs w:val="24"/>
        </w:rPr>
        <w:t>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7B2FC7" w:rsidRPr="00BE2CE9" w:rsidRDefault="007B2FC7" w:rsidP="007B2FC7">
      <w:pPr>
        <w:pStyle w:val="BodyTextIndent"/>
        <w:widowControl w:val="0"/>
        <w:spacing w:line="240" w:lineRule="auto"/>
        <w:ind w:firstLine="0"/>
        <w:jc w:val="left"/>
        <w:rPr>
          <w:rFonts w:ascii="GHEA Grapalat" w:hAnsi="GHEA Grapalat"/>
          <w:i w:val="0"/>
        </w:rPr>
      </w:pPr>
      <w:r w:rsidRPr="00BE2CE9">
        <w:rPr>
          <w:rFonts w:ascii="GHEA Grapalat" w:hAnsi="GHEA Grapalat"/>
          <w:i w:val="0"/>
        </w:rPr>
        <w:t xml:space="preserve">Заказчик </w:t>
      </w:r>
      <w:r w:rsidRPr="00BE2CE9">
        <w:rPr>
          <w:rFonts w:ascii="Arial" w:hAnsi="Arial"/>
          <w:color w:val="FF0000"/>
        </w:rPr>
        <w:t>ОНТО</w:t>
      </w:r>
      <w:r w:rsidRPr="00BE2CE9">
        <w:rPr>
          <w:rFonts w:ascii="Trebuchet MS" w:hAnsi="Trebuchet MS"/>
          <w:color w:val="FF0000"/>
        </w:rPr>
        <w:t xml:space="preserve"> "</w:t>
      </w:r>
      <w:r w:rsidRPr="00BE2CE9">
        <w:rPr>
          <w:rFonts w:ascii="Arial" w:hAnsi="Arial"/>
          <w:color w:val="FF0000"/>
        </w:rPr>
        <w:t>Ереванский драматический театр им. Гр. Капланяна</w:t>
      </w:r>
      <w:r w:rsidRPr="00BE2CE9">
        <w:rPr>
          <w:rFonts w:ascii="GHEA Grapalat" w:hAnsi="GHEA Grapalat"/>
          <w:i w:val="0"/>
        </w:rPr>
        <w:t>, находящийся по адресу:</w:t>
      </w:r>
      <w:r w:rsidRPr="00BE2CE9">
        <w:rPr>
          <w:rFonts w:ascii="GHEA Grapalat" w:hAnsi="GHEA Grapalat"/>
        </w:rPr>
        <w:t xml:space="preserve"> РА, г. Ереван,ул. </w:t>
      </w:r>
      <w:r w:rsidRPr="00BE2CE9">
        <w:rPr>
          <w:rFonts w:ascii="GHEA Grapalat" w:hAnsi="GHEA Grapalat"/>
          <w:color w:val="FF0000"/>
        </w:rPr>
        <w:t>Исаакян</w:t>
      </w:r>
      <w:r w:rsidRPr="00BE2CE9">
        <w:rPr>
          <w:rFonts w:ascii="GHEA Grapalat" w:hAnsi="GHEA Grapalat"/>
        </w:rPr>
        <w:t xml:space="preserve"> 28</w:t>
      </w:r>
      <w:r w:rsidRPr="00BE2CE9">
        <w:rPr>
          <w:rFonts w:ascii="GHEA Grapalat" w:hAnsi="GHEA Grapalat"/>
          <w:i w:val="0"/>
        </w:rPr>
        <w:tab/>
        <w:t xml:space="preserve"> </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946DAF" w:rsidRDefault="007B2FC7" w:rsidP="00C63F4C">
      <w:pPr>
        <w:pStyle w:val="BodyTextIndent"/>
        <w:widowControl w:val="0"/>
        <w:rPr>
          <w:rFonts w:ascii="GHEA Grapalat" w:hAnsi="GHEA Grapalat"/>
        </w:rPr>
      </w:pPr>
      <w:r w:rsidRPr="007B2FC7">
        <w:t xml:space="preserve"> </w:t>
      </w:r>
      <w:r w:rsidR="00EC3472" w:rsidRPr="00EC3472">
        <w:rPr>
          <w:rFonts w:ascii="GHEA Grapalat" w:hAnsi="GHEA Grapalat"/>
        </w:rPr>
        <w:t>специальные профессиональные устройства</w:t>
      </w:r>
      <w:r w:rsidR="00EC3472" w:rsidRPr="00EC3472">
        <w:rPr>
          <w:rFonts w:ascii="GHEA Grapalat" w:hAnsi="GHEA Grapalat"/>
          <w:szCs w:val="24"/>
        </w:rPr>
        <w:t xml:space="preserve"> </w:t>
      </w:r>
      <w:r w:rsidR="00946DAF">
        <w:rPr>
          <w:rFonts w:ascii="GHEA Grapalat" w:hAnsi="GHEA Grapalat"/>
          <w:i w:val="0"/>
          <w:sz w:val="24"/>
          <w:szCs w:val="24"/>
        </w:rPr>
        <w:t>_</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3"/>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lastRenderedPageBreak/>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p>
    <w:p w:rsidR="007B2FC7" w:rsidRPr="00BE2CE9" w:rsidRDefault="007B2FC7" w:rsidP="007B2FC7">
      <w:pPr>
        <w:pStyle w:val="BodyTextIndent"/>
        <w:widowControl w:val="0"/>
        <w:spacing w:line="240" w:lineRule="auto"/>
        <w:ind w:firstLine="0"/>
        <w:jc w:val="left"/>
        <w:rPr>
          <w:rFonts w:ascii="GHEA Grapalat" w:hAnsi="GHEA Grapalat"/>
          <w:i w:val="0"/>
        </w:rPr>
      </w:pPr>
      <w:r w:rsidRPr="00BE2CE9">
        <w:rPr>
          <w:rFonts w:ascii="GHEA Grapalat" w:hAnsi="GHEA Grapalat"/>
        </w:rPr>
        <w:t xml:space="preserve">РА, г. Ереван,ул. </w:t>
      </w:r>
      <w:r w:rsidRPr="00BE2CE9">
        <w:rPr>
          <w:rFonts w:ascii="GHEA Grapalat" w:hAnsi="GHEA Grapalat"/>
          <w:color w:val="FF0000"/>
        </w:rPr>
        <w:t>Исаакян</w:t>
      </w:r>
      <w:r w:rsidRPr="00BE2CE9">
        <w:rPr>
          <w:rFonts w:ascii="GHEA Grapalat" w:hAnsi="GHEA Grapalat"/>
        </w:rPr>
        <w:t xml:space="preserve"> 28</w:t>
      </w:r>
      <w:r w:rsidRPr="00BE2CE9">
        <w:rPr>
          <w:rFonts w:ascii="GHEA Grapalat" w:hAnsi="GHEA Grapalat"/>
          <w:i w:val="0"/>
        </w:rPr>
        <w:tab/>
        <w:t xml:space="preserve"> </w:t>
      </w:r>
    </w:p>
    <w:p w:rsidR="003F6ED1" w:rsidRPr="00BA5771" w:rsidRDefault="003F6ED1" w:rsidP="003F6ED1">
      <w:pPr>
        <w:pStyle w:val="BodyTextIndent"/>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_____________________________________________________________________</w:t>
      </w:r>
    </w:p>
    <w:p w:rsidR="003F6ED1" w:rsidRPr="00BA5771" w:rsidRDefault="003F6ED1" w:rsidP="003F6ED1">
      <w:pPr>
        <w:pStyle w:val="BodyTextIndent"/>
        <w:widowControl w:val="0"/>
        <w:spacing w:after="160"/>
        <w:ind w:firstLine="0"/>
        <w:jc w:val="center"/>
        <w:rPr>
          <w:rFonts w:ascii="GHEA Grapalat" w:hAnsi="GHEA Grapalat"/>
          <w:i w:val="0"/>
          <w:sz w:val="16"/>
          <w:szCs w:val="24"/>
        </w:rPr>
      </w:pPr>
      <w:r w:rsidRPr="000F11E5">
        <w:rPr>
          <w:rFonts w:ascii="GHEA Grapalat" w:hAnsi="GHEA Grapalat"/>
          <w:i w:val="0"/>
          <w:sz w:val="16"/>
          <w:szCs w:val="24"/>
        </w:rPr>
        <w:t>(адрес заказчика)</w:t>
      </w:r>
    </w:p>
    <w:p w:rsidR="003F6ED1" w:rsidRPr="000F11E5" w:rsidRDefault="003F6ED1" w:rsidP="001516B2">
      <w:pPr>
        <w:pStyle w:val="BodyTextIndent"/>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в документарной форме, до ___</w:t>
      </w:r>
      <w:r w:rsidR="007B2FC7" w:rsidRPr="007B2FC7">
        <w:rPr>
          <w:rFonts w:ascii="GHEA Grapalat" w:hAnsi="GHEA Grapalat"/>
          <w:i w:val="0"/>
          <w:sz w:val="24"/>
          <w:szCs w:val="24"/>
        </w:rPr>
        <w:t>7</w:t>
      </w:r>
      <w:r w:rsidRPr="000F0CA8">
        <w:rPr>
          <w:rFonts w:ascii="GHEA Grapalat" w:hAnsi="GHEA Grapalat"/>
          <w:i w:val="0"/>
          <w:sz w:val="24"/>
          <w:szCs w:val="24"/>
        </w:rPr>
        <w:t>___часов _</w:t>
      </w:r>
      <w:r w:rsidR="007B2FC7" w:rsidRPr="007B2FC7">
        <w:rPr>
          <w:rFonts w:ascii="GHEA Grapalat" w:hAnsi="GHEA Grapalat"/>
          <w:i w:val="0"/>
          <w:sz w:val="24"/>
          <w:szCs w:val="24"/>
        </w:rPr>
        <w:t>12</w:t>
      </w:r>
      <w:r w:rsidRPr="000F0CA8">
        <w:rPr>
          <w:rFonts w:ascii="GHEA Grapalat" w:hAnsi="GHEA Grapalat"/>
          <w:i w:val="0"/>
          <w:sz w:val="24"/>
          <w:szCs w:val="24"/>
        </w:rPr>
        <w:t>___-го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7B2FC7" w:rsidRPr="00BE2CE9" w:rsidRDefault="003F6ED1" w:rsidP="007B2FC7">
      <w:pPr>
        <w:pStyle w:val="BodyTextIndent"/>
        <w:widowControl w:val="0"/>
        <w:spacing w:line="240" w:lineRule="auto"/>
        <w:ind w:firstLine="0"/>
        <w:jc w:val="left"/>
        <w:rPr>
          <w:rFonts w:ascii="GHEA Grapalat" w:hAnsi="GHEA Grapalat"/>
          <w:i w:val="0"/>
        </w:rPr>
      </w:pPr>
      <w:r w:rsidRPr="000F0CA8">
        <w:rPr>
          <w:rFonts w:ascii="GHEA Grapalat" w:hAnsi="GHEA Grapalat"/>
          <w:i w:val="0"/>
          <w:sz w:val="24"/>
          <w:szCs w:val="24"/>
        </w:rPr>
        <w:t>Вскрытие заявок будет проводиться по адресу __</w:t>
      </w:r>
      <w:r w:rsidR="007B2FC7" w:rsidRPr="007B2FC7">
        <w:rPr>
          <w:rFonts w:ascii="GHEA Grapalat" w:hAnsi="GHEA Grapalat"/>
        </w:rPr>
        <w:t xml:space="preserve"> </w:t>
      </w:r>
      <w:r w:rsidR="007B2FC7" w:rsidRPr="00BE2CE9">
        <w:rPr>
          <w:rFonts w:ascii="GHEA Grapalat" w:hAnsi="GHEA Grapalat"/>
        </w:rPr>
        <w:t xml:space="preserve">РА, г. Ереван,ул. </w:t>
      </w:r>
      <w:r w:rsidR="007B2FC7" w:rsidRPr="00BE2CE9">
        <w:rPr>
          <w:rFonts w:ascii="GHEA Grapalat" w:hAnsi="GHEA Grapalat"/>
          <w:color w:val="FF0000"/>
        </w:rPr>
        <w:t>Исаакян</w:t>
      </w:r>
      <w:r w:rsidR="007B2FC7" w:rsidRPr="00BE2CE9">
        <w:rPr>
          <w:rFonts w:ascii="GHEA Grapalat" w:hAnsi="GHEA Grapalat"/>
        </w:rPr>
        <w:t xml:space="preserve"> 28</w:t>
      </w:r>
      <w:r w:rsidR="007B2FC7" w:rsidRPr="00BE2CE9">
        <w:rPr>
          <w:rFonts w:ascii="GHEA Grapalat" w:hAnsi="GHEA Grapalat"/>
          <w:i w:val="0"/>
        </w:rPr>
        <w:tab/>
        <w:t xml:space="preserve"> </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____________, в _</w:t>
      </w:r>
      <w:r w:rsidR="007B2FC7" w:rsidRPr="0005776C">
        <w:rPr>
          <w:rFonts w:ascii="GHEA Grapalat" w:hAnsi="GHEA Grapalat"/>
          <w:i w:val="0"/>
          <w:sz w:val="24"/>
          <w:szCs w:val="24"/>
        </w:rPr>
        <w:t>12</w:t>
      </w:r>
      <w:r w:rsidRPr="000F0CA8">
        <w:rPr>
          <w:rFonts w:ascii="GHEA Grapalat" w:hAnsi="GHEA Grapalat"/>
          <w:i w:val="0"/>
          <w:sz w:val="24"/>
          <w:szCs w:val="24"/>
        </w:rPr>
        <w:t>_</w:t>
      </w:r>
      <w:r>
        <w:rPr>
          <w:rFonts w:ascii="GHEA Grapalat" w:hAnsi="GHEA Grapalat"/>
          <w:i w:val="0"/>
          <w:sz w:val="24"/>
          <w:szCs w:val="24"/>
        </w:rPr>
        <w:t>_ часов "</w:t>
      </w:r>
      <w:r w:rsidR="00C129E0" w:rsidRPr="00E47E1F">
        <w:rPr>
          <w:rFonts w:ascii="GHEA Grapalat" w:hAnsi="GHEA Grapalat"/>
          <w:i w:val="0"/>
          <w:sz w:val="24"/>
          <w:szCs w:val="24"/>
        </w:rPr>
        <w:t>26</w:t>
      </w:r>
      <w:r>
        <w:rPr>
          <w:rFonts w:ascii="GHEA Grapalat" w:hAnsi="GHEA Grapalat"/>
          <w:i w:val="0"/>
          <w:sz w:val="24"/>
          <w:szCs w:val="24"/>
        </w:rPr>
        <w:t xml:space="preserve"> "</w:t>
      </w:r>
      <w:r w:rsidR="007B2FC7" w:rsidRPr="007B2FC7">
        <w:rPr>
          <w:rFonts w:ascii="GHEA Grapalat" w:hAnsi="GHEA Grapalat"/>
          <w:i w:val="0"/>
          <w:sz w:val="24"/>
          <w:szCs w:val="24"/>
        </w:rPr>
        <w:t xml:space="preserve"> </w:t>
      </w:r>
      <w:r w:rsidR="00EC3472" w:rsidRPr="00331E55">
        <w:rPr>
          <w:rFonts w:ascii="GHEA Grapalat" w:hAnsi="GHEA Grapalat"/>
          <w:i w:val="0"/>
          <w:sz w:val="24"/>
          <w:szCs w:val="24"/>
        </w:rPr>
        <w:t>май</w:t>
      </w:r>
      <w:r w:rsidR="007B2FC7">
        <w:rPr>
          <w:rFonts w:ascii="GHEA Grapalat" w:hAnsi="GHEA Grapalat"/>
          <w:i w:val="0"/>
          <w:sz w:val="24"/>
          <w:szCs w:val="24"/>
        </w:rPr>
        <w:t xml:space="preserve"> </w:t>
      </w:r>
      <w:r>
        <w:rPr>
          <w:rFonts w:ascii="GHEA Grapalat" w:hAnsi="GHEA Grapalat"/>
          <w:i w:val="0"/>
          <w:sz w:val="24"/>
          <w:szCs w:val="24"/>
        </w:rPr>
        <w:t xml:space="preserve"> "</w:t>
      </w:r>
      <w:r w:rsidR="007B2FC7" w:rsidRPr="0005776C">
        <w:rPr>
          <w:rFonts w:ascii="GHEA Grapalat" w:hAnsi="GHEA Grapalat"/>
          <w:i w:val="0"/>
          <w:sz w:val="24"/>
          <w:szCs w:val="24"/>
        </w:rPr>
        <w:t>202</w:t>
      </w:r>
      <w:r w:rsidR="00946DAF" w:rsidRPr="00395C14">
        <w:rPr>
          <w:rFonts w:ascii="GHEA Grapalat" w:hAnsi="GHEA Grapalat"/>
          <w:i w:val="0"/>
          <w:sz w:val="24"/>
          <w:szCs w:val="24"/>
        </w:rPr>
        <w:t>3</w:t>
      </w:r>
      <w:r>
        <w:rPr>
          <w:rFonts w:ascii="GHEA Grapalat" w:hAnsi="GHEA Grapalat"/>
          <w:i w:val="0"/>
          <w:sz w:val="24"/>
          <w:szCs w:val="24"/>
        </w:rPr>
        <w:t>".</w:t>
      </w:r>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7B2FC7" w:rsidRPr="00BE2CE9" w:rsidRDefault="007B2FC7" w:rsidP="007B2FC7">
      <w:pPr>
        <w:pStyle w:val="BodyTextIndent"/>
        <w:widowControl w:val="0"/>
        <w:spacing w:line="240" w:lineRule="auto"/>
        <w:ind w:firstLine="0"/>
        <w:rPr>
          <w:rFonts w:ascii="GHEA Grapalat" w:hAnsi="GHEA Grapalat"/>
          <w:i w:val="0"/>
        </w:rPr>
      </w:pPr>
      <w:r w:rsidRPr="00BE2CE9">
        <w:rPr>
          <w:rFonts w:ascii="GHEA Grapalat" w:hAnsi="GHEA Grapalat"/>
          <w:i w:val="0"/>
        </w:rPr>
        <w:t>Арпине Григорян</w:t>
      </w:r>
    </w:p>
    <w:p w:rsidR="007B2FC7" w:rsidRPr="00BE2CE9" w:rsidRDefault="007B2FC7" w:rsidP="007B2FC7">
      <w:pPr>
        <w:pStyle w:val="BodyTextIndent"/>
        <w:widowControl w:val="0"/>
        <w:spacing w:after="160"/>
        <w:ind w:left="1134" w:firstLine="0"/>
        <w:rPr>
          <w:rFonts w:ascii="GHEA Grapalat" w:hAnsi="GHEA Grapalat"/>
          <w:i w:val="0"/>
        </w:rPr>
      </w:pPr>
      <w:r w:rsidRPr="00BE2CE9">
        <w:rPr>
          <w:rFonts w:ascii="GHEA Grapalat" w:hAnsi="GHEA Grapalat"/>
          <w:i w:val="0"/>
        </w:rPr>
        <w:t>имя, фамилия</w:t>
      </w:r>
    </w:p>
    <w:p w:rsidR="007B2FC7" w:rsidRPr="00BE2CE9" w:rsidRDefault="007B2FC7" w:rsidP="007B2FC7">
      <w:pPr>
        <w:pStyle w:val="BodyTextIndent"/>
        <w:widowControl w:val="0"/>
        <w:spacing w:after="160"/>
        <w:rPr>
          <w:rFonts w:ascii="GHEA Grapalat" w:hAnsi="GHEA Grapalat"/>
          <w:i w:val="0"/>
        </w:rPr>
      </w:pPr>
    </w:p>
    <w:p w:rsidR="007B2FC7" w:rsidRPr="00BE2CE9" w:rsidRDefault="007B2FC7" w:rsidP="007B2FC7">
      <w:pPr>
        <w:pStyle w:val="BodyTextIndent"/>
        <w:widowControl w:val="0"/>
        <w:spacing w:after="160"/>
        <w:ind w:left="2835" w:firstLine="0"/>
        <w:rPr>
          <w:rFonts w:ascii="GHEA Grapalat" w:hAnsi="GHEA Grapalat"/>
          <w:i w:val="0"/>
          <w:u w:val="single"/>
        </w:rPr>
      </w:pPr>
      <w:r w:rsidRPr="00BE2CE9">
        <w:rPr>
          <w:rFonts w:ascii="GHEA Grapalat" w:hAnsi="GHEA Grapalat"/>
          <w:i w:val="0"/>
        </w:rPr>
        <w:t>Телефон _010 58 08 73</w:t>
      </w:r>
    </w:p>
    <w:p w:rsidR="007B2FC7" w:rsidRPr="00BE2CE9" w:rsidRDefault="007B2FC7" w:rsidP="007B2FC7">
      <w:pPr>
        <w:pStyle w:val="BodyText2"/>
        <w:tabs>
          <w:tab w:val="clear" w:pos="720"/>
        </w:tabs>
        <w:ind w:left="2268" w:hanging="992"/>
        <w:jc w:val="both"/>
        <w:rPr>
          <w:rFonts w:ascii="GHEA Grapalat" w:hAnsi="GHEA Grapalat"/>
          <w:i/>
          <w:color w:val="000000"/>
        </w:rPr>
      </w:pPr>
      <w:r w:rsidRPr="00BE2CE9">
        <w:rPr>
          <w:rFonts w:ascii="GHEA Grapalat" w:hAnsi="GHEA Grapalat"/>
          <w:i/>
        </w:rPr>
        <w:t xml:space="preserve">                 Электронная почта </w:t>
      </w:r>
      <w:r w:rsidRPr="00BE2CE9">
        <w:rPr>
          <w:rFonts w:ascii="Sylfaen" w:hAnsi="Sylfaen"/>
          <w:i/>
        </w:rPr>
        <w:t>ydt68@mail.ru</w:t>
      </w:r>
    </w:p>
    <w:p w:rsidR="007B2FC7" w:rsidRPr="00BE2CE9" w:rsidRDefault="007B2FC7" w:rsidP="007B2FC7">
      <w:pPr>
        <w:pStyle w:val="BodyTextIndent"/>
        <w:widowControl w:val="0"/>
        <w:spacing w:after="160"/>
        <w:ind w:left="2835" w:firstLine="0"/>
        <w:rPr>
          <w:rFonts w:ascii="GHEA Grapalat" w:hAnsi="GHEA Grapalat"/>
          <w:i w:val="0"/>
          <w:u w:val="single"/>
        </w:rPr>
      </w:pPr>
    </w:p>
    <w:p w:rsidR="007B2FC7" w:rsidRPr="00BE2CE9" w:rsidRDefault="007B2FC7" w:rsidP="007B2FC7">
      <w:pPr>
        <w:pStyle w:val="BodyText2"/>
        <w:tabs>
          <w:tab w:val="clear" w:pos="720"/>
        </w:tabs>
        <w:ind w:left="2268" w:hanging="992"/>
        <w:jc w:val="both"/>
        <w:rPr>
          <w:rFonts w:ascii="GHEA Grapalat" w:hAnsi="GHEA Grapalat" w:cs="Sylfaen"/>
          <w:i/>
          <w:lang w:val="af-ZA"/>
        </w:rPr>
      </w:pPr>
      <w:r w:rsidRPr="00BE2CE9">
        <w:rPr>
          <w:rFonts w:ascii="GHEA Grapalat" w:hAnsi="GHEA Grapalat"/>
          <w:i/>
        </w:rPr>
        <w:t xml:space="preserve">Заказчик </w:t>
      </w:r>
      <w:r w:rsidRPr="00BE2CE9">
        <w:rPr>
          <w:rFonts w:ascii="Arial" w:hAnsi="Arial"/>
          <w:color w:val="FF0000"/>
        </w:rPr>
        <w:t>ОНТО</w:t>
      </w:r>
      <w:r w:rsidRPr="00BE2CE9">
        <w:rPr>
          <w:rFonts w:ascii="Trebuchet MS" w:hAnsi="Trebuchet MS"/>
          <w:color w:val="FF0000"/>
        </w:rPr>
        <w:t xml:space="preserve"> "</w:t>
      </w:r>
      <w:r w:rsidRPr="00BE2CE9">
        <w:rPr>
          <w:rFonts w:ascii="Arial" w:hAnsi="Arial"/>
          <w:color w:val="FF0000"/>
        </w:rPr>
        <w:t>Ереванский драматический театр им. Гр. Капланяна</w:t>
      </w:r>
    </w:p>
    <w:p w:rsidR="007B2FC7" w:rsidRPr="00BE2CE9" w:rsidRDefault="007B2FC7" w:rsidP="007B2FC7">
      <w:pPr>
        <w:pStyle w:val="BodyTextIndent"/>
        <w:widowControl w:val="0"/>
        <w:spacing w:after="160" w:line="240" w:lineRule="auto"/>
        <w:ind w:left="3969" w:firstLine="0"/>
        <w:rPr>
          <w:rFonts w:ascii="GHEA Grapalat" w:hAnsi="GHEA Grapalat"/>
          <w:i w:val="0"/>
        </w:rPr>
      </w:pPr>
      <w:r w:rsidRPr="00BE2CE9">
        <w:rPr>
          <w:rFonts w:ascii="GHEA Grapalat" w:hAnsi="GHEA Grapalat" w:cs="Sylfaen"/>
          <w:b/>
        </w:rPr>
        <w:br w:type="page"/>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lastRenderedPageBreak/>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946DAF">
      <w:pPr>
        <w:pStyle w:val="BodyText"/>
        <w:widowControl w:val="0"/>
        <w:spacing w:after="160"/>
        <w:ind w:firstLine="567"/>
        <w:jc w:val="right"/>
        <w:rPr>
          <w:rFonts w:ascii="GHEA Grapalat" w:hAnsi="GHEA Grapalat"/>
        </w:rPr>
      </w:pPr>
      <w:r w:rsidRPr="009044F1">
        <w:rPr>
          <w:rFonts w:ascii="GHEA Grapalat" w:hAnsi="GHEA Grapalat"/>
        </w:rPr>
        <w:t>Решением Оценочной комиссии</w:t>
      </w:r>
      <w:r w:rsidR="00DD2396" w:rsidRPr="00DD2396">
        <w:rPr>
          <w:rFonts w:ascii="GHEA Grapalat" w:hAnsi="GHEA Grapalat"/>
        </w:rPr>
        <w:t xml:space="preserve"> </w:t>
      </w:r>
      <w:r w:rsidR="00DD2396" w:rsidRPr="00BE2CE9">
        <w:rPr>
          <w:rFonts w:ascii="GHEA Grapalat" w:hAnsi="GHEA Grapalat"/>
        </w:rPr>
        <w:t xml:space="preserve">НА </w:t>
      </w:r>
      <w:r w:rsidR="00DD2396" w:rsidRPr="00BE2CE9">
        <w:rPr>
          <w:rFonts w:ascii="GHEA Grapalat" w:hAnsi="GHEA Grapalat"/>
          <w:i/>
          <w:lang w:val="af-ZA"/>
        </w:rPr>
        <w:t>ЗАПРОСЕ КОТИРОВОК</w:t>
      </w:r>
      <w:r w:rsidRPr="009044F1">
        <w:rPr>
          <w:rFonts w:ascii="GHEA Grapalat" w:hAnsi="GHEA Grapalat"/>
        </w:rPr>
        <w:t xml:space="preserve"> </w:t>
      </w:r>
      <w:r w:rsidR="001B32D9" w:rsidRPr="001B32D9">
        <w:rPr>
          <w:rFonts w:ascii="GHEA Grapalat" w:hAnsi="GHEA Grapalat" w:cs="Sylfaen"/>
          <w:i/>
        </w:rPr>
        <w:br/>
      </w:r>
      <w:r w:rsidR="00096865" w:rsidRPr="009044F1">
        <w:rPr>
          <w:rFonts w:ascii="GHEA Grapalat" w:hAnsi="GHEA Grapalat"/>
          <w:i/>
        </w:rPr>
        <w:t xml:space="preserve">под кодом </w:t>
      </w:r>
      <w:r w:rsidR="007B2FC7">
        <w:rPr>
          <w:rFonts w:ascii="GHEA Grapalat" w:hAnsi="GHEA Grapalat"/>
          <w:i/>
          <w:lang w:val="en-US"/>
        </w:rPr>
        <w:t>YHGHADTH</w:t>
      </w:r>
      <w:r w:rsidR="007B2FC7" w:rsidRPr="009044F1">
        <w:rPr>
          <w:rFonts w:ascii="GHEA Grapalat" w:hAnsi="GHEA Grapalat"/>
        </w:rPr>
        <w:t xml:space="preserve"> </w:t>
      </w:r>
      <w:r w:rsidR="007B2FC7" w:rsidRPr="007B2FC7">
        <w:rPr>
          <w:rFonts w:ascii="GHEA Grapalat" w:hAnsi="GHEA Grapalat"/>
          <w:i/>
        </w:rPr>
        <w:t>-</w:t>
      </w:r>
      <w:r w:rsidR="007B2FC7" w:rsidRPr="00ED3BA4">
        <w:rPr>
          <w:rFonts w:ascii="GHEA Grapalat" w:hAnsi="GHEA Grapalat"/>
          <w:i/>
        </w:rPr>
        <w:t>GHAPDzB</w:t>
      </w:r>
      <w:r w:rsidR="007B2FC7" w:rsidRPr="004775ED">
        <w:rPr>
          <w:rFonts w:ascii="GHEA Grapalat" w:hAnsi="GHEA Grapalat"/>
          <w:i/>
        </w:rPr>
        <w:t xml:space="preserve"> </w:t>
      </w:r>
      <w:r w:rsidR="00946DAF">
        <w:rPr>
          <w:rFonts w:ascii="GHEA Grapalat" w:hAnsi="GHEA Grapalat"/>
          <w:i/>
        </w:rPr>
        <w:t>–</w:t>
      </w:r>
      <w:r w:rsidR="007B2FC7" w:rsidRPr="007B2FC7">
        <w:rPr>
          <w:rFonts w:ascii="GHEA Grapalat" w:hAnsi="GHEA Grapalat"/>
          <w:i/>
        </w:rPr>
        <w:t xml:space="preserve"> </w:t>
      </w:r>
      <w:r w:rsidR="00EC3472">
        <w:rPr>
          <w:rFonts w:ascii="GHEA Grapalat" w:hAnsi="GHEA Grapalat"/>
          <w:i/>
        </w:rPr>
        <w:t>23/</w:t>
      </w:r>
      <w:r w:rsidR="00EC3472" w:rsidRPr="00EC3472">
        <w:rPr>
          <w:rFonts w:ascii="GHEA Grapalat" w:hAnsi="GHEA Grapalat"/>
          <w:i/>
        </w:rPr>
        <w:t>1</w:t>
      </w:r>
      <w:r w:rsidR="00331E55" w:rsidRPr="00331E55">
        <w:rPr>
          <w:rFonts w:ascii="GHEA Grapalat" w:hAnsi="GHEA Grapalat"/>
          <w:i/>
        </w:rPr>
        <w:t>1</w:t>
      </w:r>
      <w:r w:rsidR="001B32D9" w:rsidRPr="001B32D9">
        <w:rPr>
          <w:rFonts w:ascii="GHEA Grapalat" w:hAnsi="GHEA Grapalat" w:cs="Times Armenian"/>
          <w:i/>
        </w:rPr>
        <w:br/>
      </w:r>
      <w:r w:rsidR="00A46F92">
        <w:rPr>
          <w:rFonts w:ascii="GHEA Grapalat" w:hAnsi="GHEA Grapalat"/>
          <w:i/>
        </w:rPr>
        <w:t xml:space="preserve">№ </w:t>
      </w:r>
      <w:r w:rsidR="00096865" w:rsidRPr="009044F1">
        <w:rPr>
          <w:rFonts w:ascii="GHEA Grapalat" w:hAnsi="GHEA Grapalat"/>
          <w:i/>
        </w:rPr>
        <w:t>__</w:t>
      </w:r>
      <w:r w:rsidR="007B2FC7" w:rsidRPr="007B2FC7">
        <w:rPr>
          <w:rFonts w:ascii="GHEA Grapalat" w:hAnsi="GHEA Grapalat"/>
          <w:i/>
        </w:rPr>
        <w:t>1</w:t>
      </w:r>
      <w:r w:rsidR="00096865" w:rsidRPr="009044F1">
        <w:rPr>
          <w:rFonts w:ascii="GHEA Grapalat" w:hAnsi="GHEA Grapalat"/>
          <w:i/>
        </w:rPr>
        <w:t xml:space="preserve">_____ от </w:t>
      </w:r>
      <w:r w:rsidR="00C129E0" w:rsidRPr="00C129E0">
        <w:rPr>
          <w:rFonts w:ascii="GHEA Grapalat" w:hAnsi="GHEA Grapalat"/>
          <w:i/>
        </w:rPr>
        <w:t>19</w:t>
      </w:r>
      <w:r w:rsidR="00946DAF" w:rsidRPr="009044F1">
        <w:rPr>
          <w:rFonts w:ascii="GHEA Grapalat" w:hAnsi="GHEA Grapalat"/>
        </w:rPr>
        <w:t xml:space="preserve"> "</w:t>
      </w:r>
      <w:r w:rsidR="00946DAF" w:rsidRPr="007B2FC7">
        <w:t xml:space="preserve"> </w:t>
      </w:r>
      <w:r w:rsidR="00C129E0" w:rsidRPr="00331E55">
        <w:rPr>
          <w:rFonts w:ascii="GHEA Grapalat" w:hAnsi="GHEA Grapalat"/>
        </w:rPr>
        <w:t>май</w:t>
      </w:r>
      <w:r w:rsidR="00946DAF" w:rsidRPr="007B2FC7">
        <w:rPr>
          <w:rFonts w:ascii="GHEA Grapalat" w:hAnsi="GHEA Grapalat"/>
        </w:rPr>
        <w:t xml:space="preserve"> </w:t>
      </w:r>
      <w:r w:rsidR="00946DAF" w:rsidRPr="009044F1">
        <w:rPr>
          <w:rFonts w:ascii="GHEA Grapalat" w:hAnsi="GHEA Grapalat"/>
        </w:rPr>
        <w:t>" 20</w:t>
      </w:r>
      <w:r w:rsidR="00946DAF" w:rsidRPr="007B2FC7">
        <w:rPr>
          <w:rFonts w:ascii="GHEA Grapalat" w:hAnsi="GHEA Grapalat"/>
        </w:rPr>
        <w:t>2</w:t>
      </w:r>
      <w:r w:rsidR="00946DAF" w:rsidRPr="00946DAF">
        <w:rPr>
          <w:rFonts w:ascii="GHEA Grapalat" w:hAnsi="GHEA Grapalat"/>
          <w:i/>
        </w:rPr>
        <w:t xml:space="preserve">3 </w:t>
      </w:r>
      <w:r w:rsidR="00946DAF" w:rsidRPr="009044F1">
        <w:rPr>
          <w:rFonts w:ascii="GHEA Grapalat" w:hAnsi="GHEA Grapalat"/>
        </w:rPr>
        <w:t>года</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7B2FC7" w:rsidP="00B46D58">
      <w:pPr>
        <w:pStyle w:val="BodyText"/>
        <w:widowControl w:val="0"/>
        <w:spacing w:after="160"/>
        <w:ind w:right="-7" w:firstLine="567"/>
        <w:jc w:val="center"/>
        <w:rPr>
          <w:rFonts w:ascii="GHEA Grapalat" w:hAnsi="GHEA Grapalat"/>
        </w:rPr>
      </w:pPr>
      <w:r w:rsidRPr="00BE2CE9">
        <w:rPr>
          <w:rFonts w:ascii="Arial" w:hAnsi="Arial"/>
          <w:color w:val="FF0000"/>
        </w:rPr>
        <w:t>ОНТО</w:t>
      </w:r>
      <w:r w:rsidRPr="00BE2CE9">
        <w:rPr>
          <w:rFonts w:ascii="Trebuchet MS" w:hAnsi="Trebuchet MS"/>
          <w:color w:val="FF0000"/>
        </w:rPr>
        <w:t xml:space="preserve"> "</w:t>
      </w:r>
      <w:r w:rsidRPr="00BE2CE9">
        <w:rPr>
          <w:rFonts w:ascii="Arial" w:hAnsi="Arial"/>
          <w:color w:val="FF0000"/>
        </w:rPr>
        <w:t>Ереванский драматический театр им. Гр. Капланяна</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7B2FC7" w:rsidRPr="00BE2CE9" w:rsidRDefault="007B2FC7" w:rsidP="00C63F4C">
      <w:pPr>
        <w:pStyle w:val="BodyTextIndent"/>
        <w:widowControl w:val="0"/>
        <w:rPr>
          <w:rFonts w:ascii="GHEA Grapalat" w:hAnsi="GHEA Grapalat" w:cs="Sylfaen"/>
          <w:i w:val="0"/>
          <w:lang w:val="af-ZA"/>
        </w:rPr>
      </w:pPr>
      <w:r w:rsidRPr="00BE2CE9">
        <w:rPr>
          <w:rFonts w:ascii="GHEA Grapalat" w:hAnsi="GHEA Grapalat"/>
        </w:rPr>
        <w:t xml:space="preserve">НА </w:t>
      </w:r>
      <w:r w:rsidRPr="00BE2CE9">
        <w:rPr>
          <w:rFonts w:ascii="GHEA Grapalat" w:hAnsi="GHEA Grapalat"/>
          <w:lang w:val="af-ZA"/>
        </w:rPr>
        <w:t>ЗАПРОСЕ КОТИРОВОК</w:t>
      </w:r>
      <w:r w:rsidRPr="00BE2CE9">
        <w:rPr>
          <w:rFonts w:ascii="GHEA Grapalat" w:hAnsi="GHEA Grapalat"/>
        </w:rPr>
        <w:t xml:space="preserve">, ОБЪЯВЛЕННЫЙ С ЦЕЛЬЮ </w:t>
      </w:r>
      <w:r w:rsidR="00EC3472" w:rsidRPr="00EC3472">
        <w:rPr>
          <w:rFonts w:ascii="GHEA Grapalat" w:hAnsi="GHEA Grapalat"/>
        </w:rPr>
        <w:t>специальные профессиональные устройства</w:t>
      </w:r>
      <w:r w:rsidR="009D6A91" w:rsidRPr="009D6A91">
        <w:rPr>
          <w:rFonts w:ascii="GHEA Grapalat" w:hAnsi="GHEA Grapalat"/>
        </w:rPr>
        <w:t xml:space="preserve"> </w:t>
      </w:r>
      <w:r w:rsidRPr="00BE2CE9">
        <w:rPr>
          <w:rFonts w:ascii="GHEA Grapalat" w:hAnsi="GHEA Grapalat"/>
        </w:rPr>
        <w:t>ДЛЯ НУЖД "</w:t>
      </w:r>
      <w:r w:rsidRPr="00BE2CE9">
        <w:rPr>
          <w:rFonts w:ascii="Arial" w:hAnsi="Arial"/>
          <w:color w:val="FF0000"/>
        </w:rPr>
        <w:t xml:space="preserve"> ОНТО</w:t>
      </w:r>
      <w:r w:rsidRPr="00BE2CE9">
        <w:rPr>
          <w:rFonts w:ascii="Trebuchet MS" w:hAnsi="Trebuchet MS"/>
          <w:color w:val="FF0000"/>
        </w:rPr>
        <w:t xml:space="preserve"> "</w:t>
      </w:r>
      <w:r w:rsidRPr="00BE2CE9">
        <w:rPr>
          <w:rFonts w:ascii="Arial" w:hAnsi="Arial"/>
          <w:color w:val="FF0000"/>
        </w:rPr>
        <w:t>Ереванский драматический театр им. Гр. Капланяна</w:t>
      </w: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FA1B96" w:rsidRPr="00946DAF" w:rsidRDefault="00EC3472" w:rsidP="00946DAF">
      <w:pPr>
        <w:pStyle w:val="BodyTextIndent"/>
        <w:widowControl w:val="0"/>
        <w:rPr>
          <w:rFonts w:ascii="GHEA Grapalat" w:hAnsi="GHEA Grapalat"/>
        </w:rPr>
      </w:pPr>
      <w:r w:rsidRPr="00EC3472">
        <w:rPr>
          <w:rFonts w:ascii="GHEA Grapalat" w:hAnsi="GHEA Grapalat"/>
        </w:rPr>
        <w:t>специальные профессиональные устройства</w:t>
      </w:r>
      <w:r w:rsidRPr="00EC3472">
        <w:rPr>
          <w:rFonts w:ascii="GHEA Grapalat" w:hAnsi="GHEA Grapalat"/>
          <w:szCs w:val="24"/>
        </w:rPr>
        <w:t xml:space="preserve"> </w:t>
      </w:r>
      <w:r w:rsidR="005D7731" w:rsidRPr="002E069D">
        <w:rPr>
          <w:rFonts w:ascii="GHEA Grapalat" w:hAnsi="GHEA Grapalat"/>
          <w:b/>
        </w:rPr>
        <w:t>ДЛЯ НУЖД</w:t>
      </w:r>
      <w:r w:rsidR="00FA1B96" w:rsidRPr="00BE2CE9">
        <w:rPr>
          <w:rFonts w:ascii="Arial" w:hAnsi="Arial"/>
          <w:color w:val="FF0000"/>
        </w:rPr>
        <w:t xml:space="preserve"> ОНТО</w:t>
      </w:r>
      <w:r w:rsidR="00FA1B96" w:rsidRPr="00BE2CE9">
        <w:rPr>
          <w:rFonts w:ascii="Trebuchet MS" w:hAnsi="Trebuchet MS"/>
          <w:color w:val="FF0000"/>
        </w:rPr>
        <w:t xml:space="preserve"> "</w:t>
      </w:r>
      <w:r w:rsidR="00FA1B96" w:rsidRPr="00BE2CE9">
        <w:rPr>
          <w:rFonts w:ascii="Arial" w:hAnsi="Arial"/>
          <w:color w:val="FF0000"/>
        </w:rPr>
        <w:t>Ереванский драматический театр им. Гр. Капланяна</w:t>
      </w:r>
    </w:p>
    <w:p w:rsidR="00160AE4" w:rsidRPr="003A1EBB" w:rsidRDefault="00160AE4" w:rsidP="00B46D58">
      <w:pPr>
        <w:widowControl w:val="0"/>
        <w:spacing w:after="160"/>
        <w:ind w:firstLine="567"/>
        <w:jc w:val="center"/>
        <w:rPr>
          <w:rFonts w:ascii="GHEA Grapalat" w:hAnsi="GHEA Grapalat"/>
        </w:rPr>
      </w:pPr>
    </w:p>
    <w:p w:rsidR="00FA1B96" w:rsidRPr="00BE2CE9" w:rsidRDefault="00FA1B96" w:rsidP="00FA1B96">
      <w:pPr>
        <w:widowControl w:val="0"/>
        <w:spacing w:after="160"/>
        <w:jc w:val="center"/>
        <w:rPr>
          <w:rFonts w:ascii="GHEA Grapalat" w:hAnsi="GHEA Grapalat"/>
          <w:i/>
          <w:sz w:val="20"/>
          <w:szCs w:val="20"/>
        </w:rPr>
      </w:pPr>
      <w:r w:rsidRPr="00BE2CE9">
        <w:rPr>
          <w:rFonts w:ascii="GHEA Grapalat" w:hAnsi="GHEA Grapalat"/>
          <w:b/>
          <w:sz w:val="20"/>
          <w:szCs w:val="20"/>
        </w:rPr>
        <w:t xml:space="preserve">ПРИГЛАШЕНИЯ НА ЗАПРОС КОТИРОВОК, </w:t>
      </w:r>
      <w:r w:rsidRPr="00BE2CE9">
        <w:rPr>
          <w:rFonts w:ascii="GHEA Grapalat" w:hAnsi="GHEA Grapalat"/>
          <w:b/>
          <w:sz w:val="20"/>
          <w:szCs w:val="20"/>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FA1B96" w:rsidRPr="00BE2CE9" w:rsidRDefault="00096865" w:rsidP="00FA1B96">
      <w:pPr>
        <w:widowControl w:val="0"/>
        <w:spacing w:after="160"/>
        <w:jc w:val="center"/>
        <w:rPr>
          <w:rFonts w:ascii="GHEA Grapalat" w:hAnsi="GHEA Grapalat"/>
          <w:i/>
          <w:sz w:val="20"/>
          <w:szCs w:val="20"/>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FA1B96" w:rsidRPr="00BE2CE9">
        <w:rPr>
          <w:rFonts w:ascii="GHEA Grapalat" w:hAnsi="GHEA Grapalat"/>
          <w:b/>
          <w:sz w:val="20"/>
          <w:szCs w:val="20"/>
        </w:rPr>
        <w:t xml:space="preserve">НА ЗАПРОС КОТИРОВОК, </w:t>
      </w:r>
      <w:r w:rsidR="00FA1B96" w:rsidRPr="00BE2CE9">
        <w:rPr>
          <w:rFonts w:ascii="GHEA Grapalat" w:hAnsi="GHEA Grapalat"/>
          <w:b/>
          <w:sz w:val="20"/>
          <w:szCs w:val="20"/>
        </w:rPr>
        <w:br/>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w:t>
      </w:r>
      <w:r w:rsidR="00FA1B96" w:rsidRPr="00BE2CE9">
        <w:rPr>
          <w:rFonts w:ascii="GHEA Grapalat" w:hAnsi="GHEA Grapalat"/>
          <w:b/>
          <w:sz w:val="20"/>
          <w:szCs w:val="20"/>
        </w:rPr>
        <w:t>НА ЗАПРОС КОТИРОВОК</w:t>
      </w:r>
      <w:r w:rsidRPr="006D2DF7">
        <w:rPr>
          <w:rFonts w:ascii="GHEA Grapalat" w:hAnsi="GHEA Grapalat"/>
          <w:spacing w:val="-6"/>
        </w:rPr>
        <w:t xml:space="preserve">, проводимом под кодом </w:t>
      </w:r>
      <w:r w:rsidR="00FA1B96">
        <w:rPr>
          <w:rFonts w:ascii="GHEA Grapalat" w:hAnsi="GHEA Grapalat"/>
          <w:i/>
          <w:lang w:val="en-US"/>
        </w:rPr>
        <w:t>YHGHADTH</w:t>
      </w:r>
      <w:r w:rsidR="00FA1B96" w:rsidRPr="007B2FC7">
        <w:rPr>
          <w:rFonts w:ascii="GHEA Grapalat" w:hAnsi="GHEA Grapalat"/>
          <w:i/>
        </w:rPr>
        <w:t>-</w:t>
      </w:r>
      <w:r w:rsidR="00FA1B96" w:rsidRPr="00ED3BA4">
        <w:rPr>
          <w:rFonts w:ascii="GHEA Grapalat" w:hAnsi="GHEA Grapalat"/>
          <w:i/>
        </w:rPr>
        <w:t>GHAPDzB</w:t>
      </w:r>
      <w:r w:rsidR="00FB371E">
        <w:rPr>
          <w:rFonts w:ascii="GHEA Grapalat" w:hAnsi="GHEA Grapalat"/>
          <w:i/>
        </w:rPr>
        <w:t>-</w:t>
      </w:r>
      <w:r w:rsidR="00445E74" w:rsidRPr="00445E74">
        <w:rPr>
          <w:rFonts w:ascii="GHEA Grapalat" w:hAnsi="GHEA Grapalat"/>
          <w:i/>
        </w:rPr>
        <w:t>23</w:t>
      </w:r>
      <w:r w:rsidR="00FA1B96" w:rsidRPr="007B2FC7">
        <w:rPr>
          <w:rFonts w:ascii="GHEA Grapalat" w:hAnsi="GHEA Grapalat"/>
          <w:i/>
        </w:rPr>
        <w:t>/</w:t>
      </w:r>
      <w:r w:rsidR="00EC3472" w:rsidRPr="00EC3472">
        <w:rPr>
          <w:rFonts w:ascii="GHEA Grapalat" w:hAnsi="GHEA Grapalat"/>
          <w:i/>
        </w:rPr>
        <w:t>1</w:t>
      </w:r>
      <w:r w:rsidR="00331E55" w:rsidRPr="00331E55">
        <w:rPr>
          <w:rFonts w:ascii="GHEA Grapalat" w:hAnsi="GHEA Grapalat"/>
          <w:i/>
        </w:rPr>
        <w:t>1</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FA1B96" w:rsidRPr="00FA1B96">
        <w:rPr>
          <w:rFonts w:ascii="Arial" w:hAnsi="Arial"/>
          <w:color w:val="FF0000"/>
        </w:rPr>
        <w:t xml:space="preserve"> </w:t>
      </w:r>
      <w:r w:rsidR="00FA1B96" w:rsidRPr="00BE2CE9">
        <w:rPr>
          <w:rFonts w:ascii="Arial" w:hAnsi="Arial"/>
          <w:color w:val="FF0000"/>
        </w:rPr>
        <w:t>ОНТО</w:t>
      </w:r>
      <w:r w:rsidR="00FA1B96" w:rsidRPr="00BE2CE9">
        <w:rPr>
          <w:rFonts w:ascii="Trebuchet MS" w:hAnsi="Trebuchet MS"/>
          <w:color w:val="FF0000"/>
        </w:rPr>
        <w:t xml:space="preserve"> "</w:t>
      </w:r>
      <w:r w:rsidR="00FA1B96" w:rsidRPr="00BE2CE9">
        <w:rPr>
          <w:rFonts w:ascii="Arial" w:hAnsi="Arial"/>
          <w:color w:val="FF0000"/>
        </w:rPr>
        <w:t>Ереванский драматический театр им. Гр. Капланяна</w:t>
      </w:r>
      <w:r w:rsidR="00FA1B96" w:rsidRPr="000B2CFA">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A1B96" w:rsidRPr="00BE2CE9" w:rsidRDefault="00FA1B96" w:rsidP="00FA1B96">
      <w:pPr>
        <w:pStyle w:val="BodyText2"/>
        <w:tabs>
          <w:tab w:val="clear" w:pos="720"/>
        </w:tabs>
        <w:ind w:left="2268" w:hanging="992"/>
        <w:jc w:val="both"/>
        <w:rPr>
          <w:rFonts w:ascii="GHEA Grapalat" w:hAnsi="GHEA Grapalat"/>
          <w:i/>
          <w:color w:val="000000"/>
        </w:rPr>
      </w:pPr>
      <w:r w:rsidRPr="00BE2CE9">
        <w:rPr>
          <w:rFonts w:ascii="GHEA Grapalat" w:hAnsi="GHEA Grapalat"/>
        </w:rPr>
        <w:t>Адрес электронной почты секретаря оценочной комиссии "</w:t>
      </w:r>
      <w:r w:rsidRPr="00BE2CE9">
        <w:rPr>
          <w:rFonts w:ascii="Sylfaen" w:hAnsi="Sylfaen"/>
          <w:i/>
        </w:rPr>
        <w:t xml:space="preserve"> ydt68@mail.ru</w:t>
      </w:r>
      <w:r w:rsidRPr="00BE2CE9">
        <w:rPr>
          <w:rFonts w:ascii="GHEA Grapalat" w:hAnsi="GHEA Grapalat"/>
          <w:i/>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46DAF" w:rsidRDefault="00845AA5" w:rsidP="00946DAF">
      <w:pPr>
        <w:pStyle w:val="BodyTextIndent"/>
        <w:widowControl w:val="0"/>
        <w:rPr>
          <w:rFonts w:ascii="GHEA Grapalat" w:hAnsi="GHEA Grapalat"/>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FA1B96" w:rsidRPr="00FA1B96">
        <w:rPr>
          <w:rFonts w:ascii="GHEA Grapalat" w:hAnsi="GHEA Grapalat"/>
          <w:i w:val="0"/>
          <w:sz w:val="24"/>
          <w:szCs w:val="24"/>
        </w:rPr>
        <w:t xml:space="preserve"> </w:t>
      </w:r>
      <w:r w:rsidR="00EC3472" w:rsidRPr="00EC3472">
        <w:rPr>
          <w:rFonts w:ascii="GHEA Grapalat" w:hAnsi="GHEA Grapalat"/>
        </w:rPr>
        <w:t>специальные профессиональные устройства</w:t>
      </w:r>
      <w:r w:rsidR="009D6A91" w:rsidRPr="009D6A91">
        <w:rPr>
          <w:rFonts w:ascii="GHEA Grapalat" w:hAnsi="GHEA Grapalat"/>
          <w:szCs w:val="24"/>
        </w:rPr>
        <w:t xml:space="preserve"> </w:t>
      </w:r>
      <w:r w:rsidRPr="009044F1">
        <w:rPr>
          <w:rFonts w:ascii="GHEA Grapalat" w:hAnsi="GHEA Grapalat"/>
          <w:i w:val="0"/>
          <w:sz w:val="24"/>
          <w:szCs w:val="24"/>
        </w:rPr>
        <w:t>" (далее — также товар) для нужд "</w:t>
      </w:r>
      <w:r w:rsidR="00FA1B96" w:rsidRPr="00FA1B96">
        <w:rPr>
          <w:rFonts w:ascii="Arial" w:hAnsi="Arial"/>
          <w:color w:val="FF0000"/>
        </w:rPr>
        <w:t xml:space="preserve"> </w:t>
      </w:r>
      <w:r w:rsidR="00FA1B96" w:rsidRPr="00BE2CE9">
        <w:rPr>
          <w:rFonts w:ascii="Arial" w:hAnsi="Arial"/>
          <w:color w:val="FF0000"/>
        </w:rPr>
        <w:t>ОНТО</w:t>
      </w:r>
      <w:r w:rsidR="00FA1B96" w:rsidRPr="00BE2CE9">
        <w:rPr>
          <w:rFonts w:ascii="Trebuchet MS" w:hAnsi="Trebuchet MS"/>
          <w:color w:val="FF0000"/>
        </w:rPr>
        <w:t xml:space="preserve"> "</w:t>
      </w:r>
      <w:r w:rsidR="00FA1B96" w:rsidRPr="00BE2CE9">
        <w:rPr>
          <w:rFonts w:ascii="Arial" w:hAnsi="Arial"/>
          <w:color w:val="FF0000"/>
        </w:rPr>
        <w:t>Ереванский драматический театр им. Гр. Капланяна</w:t>
      </w:r>
      <w:r w:rsidR="00FA1B96"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sidR="00331E55">
        <w:rPr>
          <w:rFonts w:ascii="GHEA Grapalat" w:hAnsi="GHEA Grapalat"/>
          <w:i w:val="0"/>
          <w:sz w:val="24"/>
          <w:szCs w:val="24"/>
          <w:lang w:val="en-US"/>
        </w:rPr>
        <w:t>1</w:t>
      </w:r>
      <w:r w:rsidR="00C129E0">
        <w:rPr>
          <w:rFonts w:ascii="GHEA Grapalat" w:hAnsi="GHEA Grapalat"/>
          <w:i w:val="0"/>
          <w:sz w:val="24"/>
          <w:szCs w:val="24"/>
          <w:lang w:val="en-US"/>
        </w:rPr>
        <w:t>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387"/>
        <w:gridCol w:w="6317"/>
      </w:tblGrid>
      <w:tr w:rsidR="00AD432A" w:rsidRPr="009044F1" w:rsidTr="00BD401D">
        <w:trPr>
          <w:jc w:val="center"/>
        </w:trPr>
        <w:tc>
          <w:tcPr>
            <w:tcW w:w="2917"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7"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BD401D">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387"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317"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EC3472" w:rsidRPr="009044F1" w:rsidTr="009D6A91">
        <w:trPr>
          <w:trHeight w:val="558"/>
          <w:jc w:val="center"/>
        </w:trPr>
        <w:tc>
          <w:tcPr>
            <w:tcW w:w="1530" w:type="dxa"/>
            <w:vAlign w:val="center"/>
          </w:tcPr>
          <w:p w:rsidR="00EC3472" w:rsidRPr="00AF2FF7" w:rsidRDefault="00EC3472" w:rsidP="00C63F4C">
            <w:pPr>
              <w:pStyle w:val="BodyTextIndent2"/>
              <w:spacing w:line="240" w:lineRule="auto"/>
              <w:ind w:firstLine="0"/>
              <w:jc w:val="center"/>
              <w:rPr>
                <w:rFonts w:ascii="GHEA Grapalat" w:hAnsi="GHEA Grapalat"/>
              </w:rPr>
            </w:pPr>
            <w:r w:rsidRPr="00AF2FF7">
              <w:rPr>
                <w:rFonts w:ascii="GHEA Grapalat" w:hAnsi="GHEA Grapalat"/>
              </w:rPr>
              <w:t>1</w:t>
            </w:r>
          </w:p>
        </w:tc>
        <w:tc>
          <w:tcPr>
            <w:tcW w:w="1387" w:type="dxa"/>
            <w:vAlign w:val="center"/>
          </w:tcPr>
          <w:p w:rsidR="00EC3472" w:rsidRPr="00C20020" w:rsidRDefault="00EC3472"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100000</w:t>
            </w:r>
          </w:p>
        </w:tc>
        <w:tc>
          <w:tcPr>
            <w:tcW w:w="6317" w:type="dxa"/>
            <w:vAlign w:val="center"/>
          </w:tcPr>
          <w:p w:rsidR="00EC3472" w:rsidRPr="009D6A91" w:rsidRDefault="00D25BD6" w:rsidP="009D6A91">
            <w:pPr>
              <w:pStyle w:val="Heading1"/>
              <w:shd w:val="clear" w:color="auto" w:fill="FFFFFF"/>
              <w:spacing w:before="300" w:after="150"/>
              <w:jc w:val="left"/>
              <w:rPr>
                <w:rFonts w:ascii="Arial" w:hAnsi="Arial" w:cs="Arial"/>
              </w:rPr>
            </w:pPr>
            <w:r w:rsidRPr="00D25BD6">
              <w:rPr>
                <w:rFonts w:ascii="Helvetica" w:hAnsi="Helvetica"/>
                <w:color w:val="000000" w:themeColor="text1"/>
                <w:sz w:val="24"/>
                <w:szCs w:val="24"/>
              </w:rPr>
              <w:t>панель электрооборудования</w:t>
            </w:r>
          </w:p>
        </w:tc>
      </w:tr>
      <w:tr w:rsidR="00D25BD6" w:rsidRPr="009044F1" w:rsidTr="00C63F4C">
        <w:trPr>
          <w:jc w:val="center"/>
        </w:trPr>
        <w:tc>
          <w:tcPr>
            <w:tcW w:w="1530" w:type="dxa"/>
            <w:vAlign w:val="center"/>
          </w:tcPr>
          <w:p w:rsidR="00D25BD6" w:rsidRPr="00331E55" w:rsidRDefault="00331E55" w:rsidP="00C63F4C">
            <w:pPr>
              <w:pStyle w:val="BodyTextIndent2"/>
              <w:spacing w:line="240" w:lineRule="auto"/>
              <w:ind w:firstLine="0"/>
              <w:jc w:val="center"/>
              <w:rPr>
                <w:rFonts w:ascii="GHEA Grapalat" w:hAnsi="GHEA Grapalat"/>
                <w:lang w:val="en-US"/>
              </w:rPr>
            </w:pPr>
            <w:r>
              <w:rPr>
                <w:rFonts w:ascii="GHEA Grapalat" w:hAnsi="GHEA Grapalat"/>
                <w:lang w:val="en-US"/>
              </w:rPr>
              <w:t>2</w:t>
            </w:r>
          </w:p>
        </w:tc>
        <w:tc>
          <w:tcPr>
            <w:tcW w:w="1387" w:type="dxa"/>
            <w:vAlign w:val="center"/>
          </w:tcPr>
          <w:p w:rsidR="00D25BD6" w:rsidRDefault="00D25BD6"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144000</w:t>
            </w:r>
          </w:p>
        </w:tc>
        <w:tc>
          <w:tcPr>
            <w:tcW w:w="6317" w:type="dxa"/>
          </w:tcPr>
          <w:p w:rsidR="00D25BD6" w:rsidRDefault="00D25BD6">
            <w:r w:rsidRPr="00171D08">
              <w:t>микрофон</w:t>
            </w:r>
          </w:p>
        </w:tc>
      </w:tr>
      <w:tr w:rsidR="00D25BD6" w:rsidRPr="009044F1" w:rsidTr="00C63F4C">
        <w:trPr>
          <w:jc w:val="center"/>
        </w:trPr>
        <w:tc>
          <w:tcPr>
            <w:tcW w:w="1530" w:type="dxa"/>
            <w:vAlign w:val="center"/>
          </w:tcPr>
          <w:p w:rsidR="00D25BD6" w:rsidRPr="00331E55" w:rsidRDefault="00331E55" w:rsidP="00C63F4C">
            <w:pPr>
              <w:pStyle w:val="BodyTextIndent2"/>
              <w:spacing w:line="240" w:lineRule="auto"/>
              <w:ind w:firstLine="0"/>
              <w:jc w:val="center"/>
              <w:rPr>
                <w:rFonts w:ascii="GHEA Grapalat" w:hAnsi="GHEA Grapalat"/>
                <w:lang w:val="en-US"/>
              </w:rPr>
            </w:pPr>
            <w:r>
              <w:rPr>
                <w:rFonts w:ascii="GHEA Grapalat" w:hAnsi="GHEA Grapalat"/>
                <w:lang w:val="en-US"/>
              </w:rPr>
              <w:t>3</w:t>
            </w:r>
          </w:p>
        </w:tc>
        <w:tc>
          <w:tcPr>
            <w:tcW w:w="1387" w:type="dxa"/>
            <w:vAlign w:val="center"/>
          </w:tcPr>
          <w:p w:rsidR="00D25BD6" w:rsidRDefault="00D25BD6"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80000</w:t>
            </w:r>
          </w:p>
        </w:tc>
        <w:tc>
          <w:tcPr>
            <w:tcW w:w="6317" w:type="dxa"/>
          </w:tcPr>
          <w:p w:rsidR="00D25BD6" w:rsidRDefault="00D25BD6">
            <w:r w:rsidRPr="00171D08">
              <w:t>микрофон</w:t>
            </w:r>
          </w:p>
        </w:tc>
      </w:tr>
      <w:tr w:rsidR="00EC3472" w:rsidRPr="009044F1" w:rsidTr="00C63F4C">
        <w:trPr>
          <w:jc w:val="center"/>
        </w:trPr>
        <w:tc>
          <w:tcPr>
            <w:tcW w:w="1530" w:type="dxa"/>
            <w:vAlign w:val="center"/>
          </w:tcPr>
          <w:p w:rsidR="00EC3472" w:rsidRPr="00331E55" w:rsidRDefault="00331E55" w:rsidP="00C63F4C">
            <w:pPr>
              <w:pStyle w:val="BodyTextIndent2"/>
              <w:spacing w:line="240" w:lineRule="auto"/>
              <w:ind w:firstLine="0"/>
              <w:jc w:val="center"/>
              <w:rPr>
                <w:rFonts w:ascii="GHEA Grapalat" w:hAnsi="GHEA Grapalat"/>
                <w:lang w:val="en-US"/>
              </w:rPr>
            </w:pPr>
            <w:r>
              <w:rPr>
                <w:rFonts w:ascii="GHEA Grapalat" w:hAnsi="GHEA Grapalat"/>
                <w:lang w:val="en-US"/>
              </w:rPr>
              <w:t>4</w:t>
            </w:r>
          </w:p>
        </w:tc>
        <w:tc>
          <w:tcPr>
            <w:tcW w:w="1387" w:type="dxa"/>
            <w:vAlign w:val="center"/>
          </w:tcPr>
          <w:p w:rsidR="00EC3472" w:rsidRDefault="00EC3472"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170000</w:t>
            </w:r>
          </w:p>
        </w:tc>
        <w:tc>
          <w:tcPr>
            <w:tcW w:w="6317" w:type="dxa"/>
          </w:tcPr>
          <w:p w:rsidR="00EC3472" w:rsidRPr="009D6A91" w:rsidRDefault="00D25BD6" w:rsidP="00C63F4C">
            <w:pPr>
              <w:rPr>
                <w:lang w:val="en-US"/>
              </w:rPr>
            </w:pPr>
            <w:r>
              <w:rPr>
                <w:lang w:val="en-US"/>
              </w:rPr>
              <w:t>C</w:t>
            </w:r>
            <w:r w:rsidRPr="00D25BD6">
              <w:t>D-плеер</w:t>
            </w:r>
          </w:p>
        </w:tc>
      </w:tr>
      <w:tr w:rsidR="00EC3472" w:rsidRPr="009044F1" w:rsidTr="00C63F4C">
        <w:trPr>
          <w:jc w:val="center"/>
        </w:trPr>
        <w:tc>
          <w:tcPr>
            <w:tcW w:w="1530" w:type="dxa"/>
            <w:vAlign w:val="center"/>
          </w:tcPr>
          <w:p w:rsidR="00EC3472" w:rsidRPr="00331E55" w:rsidRDefault="00331E55" w:rsidP="00C63F4C">
            <w:pPr>
              <w:pStyle w:val="BodyTextIndent2"/>
              <w:spacing w:line="240" w:lineRule="auto"/>
              <w:ind w:firstLine="0"/>
              <w:jc w:val="center"/>
              <w:rPr>
                <w:rFonts w:ascii="GHEA Grapalat" w:hAnsi="GHEA Grapalat"/>
                <w:lang w:val="en-US"/>
              </w:rPr>
            </w:pPr>
            <w:r>
              <w:rPr>
                <w:rFonts w:ascii="GHEA Grapalat" w:hAnsi="GHEA Grapalat"/>
                <w:lang w:val="en-US"/>
              </w:rPr>
              <w:t>5</w:t>
            </w:r>
          </w:p>
        </w:tc>
        <w:tc>
          <w:tcPr>
            <w:tcW w:w="1387" w:type="dxa"/>
            <w:vAlign w:val="center"/>
          </w:tcPr>
          <w:p w:rsidR="00EC3472" w:rsidRDefault="00EC3472"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45000</w:t>
            </w:r>
          </w:p>
        </w:tc>
        <w:tc>
          <w:tcPr>
            <w:tcW w:w="6317" w:type="dxa"/>
          </w:tcPr>
          <w:p w:rsidR="00EC3472" w:rsidRPr="00D25BD6" w:rsidRDefault="00D25BD6" w:rsidP="009D6A91">
            <w:pPr>
              <w:rPr>
                <w:rFonts w:ascii="Arial" w:hAnsi="Arial" w:cs="Arial"/>
              </w:rPr>
            </w:pPr>
            <w:r w:rsidRPr="00D25BD6">
              <w:t>соединители и контактные элементы/</w:t>
            </w:r>
            <w:r w:rsidRPr="005F246F">
              <w:rPr>
                <w:rFonts w:ascii="Arial Armenian" w:hAnsi="Arial Armenian"/>
                <w:sz w:val="20"/>
                <w:szCs w:val="20"/>
                <w:lang w:val="es-ES"/>
              </w:rPr>
              <w:t xml:space="preserve"> NC3MXX</w:t>
            </w:r>
            <w:r>
              <w:rPr>
                <w:rFonts w:ascii="Arial Armenian" w:hAnsi="Arial Armenian"/>
                <w:sz w:val="20"/>
                <w:szCs w:val="20"/>
                <w:lang w:val="es-ES"/>
              </w:rPr>
              <w:t>/</w:t>
            </w:r>
          </w:p>
        </w:tc>
      </w:tr>
      <w:tr w:rsidR="00EC3472" w:rsidRPr="009044F1" w:rsidTr="00C63F4C">
        <w:trPr>
          <w:jc w:val="center"/>
        </w:trPr>
        <w:tc>
          <w:tcPr>
            <w:tcW w:w="1530" w:type="dxa"/>
            <w:vAlign w:val="center"/>
          </w:tcPr>
          <w:p w:rsidR="00EC3472" w:rsidRPr="00331E55" w:rsidRDefault="00331E55" w:rsidP="00C63F4C">
            <w:pPr>
              <w:pStyle w:val="BodyTextIndent2"/>
              <w:spacing w:line="240" w:lineRule="auto"/>
              <w:ind w:firstLine="0"/>
              <w:jc w:val="center"/>
              <w:rPr>
                <w:rFonts w:ascii="GHEA Grapalat" w:hAnsi="GHEA Grapalat"/>
                <w:lang w:val="en-US"/>
              </w:rPr>
            </w:pPr>
            <w:r>
              <w:rPr>
                <w:rFonts w:ascii="GHEA Grapalat" w:hAnsi="GHEA Grapalat"/>
                <w:lang w:val="en-US"/>
              </w:rPr>
              <w:t>6</w:t>
            </w:r>
          </w:p>
        </w:tc>
        <w:tc>
          <w:tcPr>
            <w:tcW w:w="1387" w:type="dxa"/>
            <w:vAlign w:val="center"/>
          </w:tcPr>
          <w:p w:rsidR="00EC3472" w:rsidRDefault="00EC3472"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30000</w:t>
            </w:r>
          </w:p>
        </w:tc>
        <w:tc>
          <w:tcPr>
            <w:tcW w:w="6317" w:type="dxa"/>
          </w:tcPr>
          <w:p w:rsidR="00EC3472" w:rsidRPr="00D25BD6" w:rsidRDefault="00D25BD6" w:rsidP="009D6A91">
            <w:pPr>
              <w:rPr>
                <w:rFonts w:ascii="Sylfaen" w:hAnsi="Sylfaen"/>
              </w:rPr>
            </w:pPr>
            <w:r w:rsidRPr="00D25BD6">
              <w:t>соединители и контактные элементы</w:t>
            </w:r>
            <w:r w:rsidRPr="005F246F">
              <w:rPr>
                <w:rFonts w:ascii="Arial Armenian" w:hAnsi="Arial Armenian"/>
                <w:sz w:val="20"/>
                <w:szCs w:val="20"/>
                <w:lang w:val="es-ES"/>
              </w:rPr>
              <w:t xml:space="preserve"> NC3FXX</w:t>
            </w:r>
            <w:r>
              <w:rPr>
                <w:rFonts w:ascii="Arial Armenian" w:hAnsi="Arial Armenian"/>
                <w:sz w:val="20"/>
                <w:szCs w:val="20"/>
                <w:lang w:val="es-ES"/>
              </w:rPr>
              <w:t xml:space="preserve"> /</w:t>
            </w:r>
          </w:p>
        </w:tc>
      </w:tr>
      <w:tr w:rsidR="00EC3472" w:rsidRPr="009044F1" w:rsidTr="00C63F4C">
        <w:trPr>
          <w:jc w:val="center"/>
        </w:trPr>
        <w:tc>
          <w:tcPr>
            <w:tcW w:w="1530" w:type="dxa"/>
            <w:vAlign w:val="center"/>
          </w:tcPr>
          <w:p w:rsidR="00EC3472" w:rsidRPr="00331E55" w:rsidRDefault="00331E55" w:rsidP="00C63F4C">
            <w:pPr>
              <w:pStyle w:val="BodyTextIndent2"/>
              <w:spacing w:line="240" w:lineRule="auto"/>
              <w:ind w:firstLine="0"/>
              <w:jc w:val="center"/>
              <w:rPr>
                <w:rFonts w:ascii="GHEA Grapalat" w:hAnsi="GHEA Grapalat"/>
                <w:lang w:val="en-US"/>
              </w:rPr>
            </w:pPr>
            <w:r>
              <w:rPr>
                <w:rFonts w:ascii="GHEA Grapalat" w:hAnsi="GHEA Grapalat"/>
                <w:lang w:val="en-US"/>
              </w:rPr>
              <w:t>7</w:t>
            </w:r>
          </w:p>
        </w:tc>
        <w:tc>
          <w:tcPr>
            <w:tcW w:w="1387" w:type="dxa"/>
            <w:vAlign w:val="center"/>
          </w:tcPr>
          <w:p w:rsidR="00EC3472" w:rsidRDefault="00EC3472"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500000</w:t>
            </w:r>
          </w:p>
        </w:tc>
        <w:tc>
          <w:tcPr>
            <w:tcW w:w="6317" w:type="dxa"/>
          </w:tcPr>
          <w:p w:rsidR="00EC3472" w:rsidRPr="009D6A91" w:rsidRDefault="00AF2C56" w:rsidP="00C63F4C">
            <w:pPr>
              <w:rPr>
                <w:rFonts w:ascii="Sylfaen" w:hAnsi="Sylfaen"/>
                <w:lang w:val="en-US"/>
              </w:rPr>
            </w:pPr>
            <w:r w:rsidRPr="00AF2C56">
              <w:rPr>
                <w:rFonts w:ascii="Sylfaen" w:hAnsi="Sylfaen"/>
                <w:lang w:val="en-US"/>
              </w:rPr>
              <w:t>специальные специализированные устройства / дымососы</w:t>
            </w:r>
          </w:p>
        </w:tc>
      </w:tr>
      <w:tr w:rsidR="00AF2C56" w:rsidRPr="009044F1" w:rsidTr="00530087">
        <w:trPr>
          <w:jc w:val="center"/>
        </w:trPr>
        <w:tc>
          <w:tcPr>
            <w:tcW w:w="1530" w:type="dxa"/>
            <w:vAlign w:val="center"/>
          </w:tcPr>
          <w:p w:rsidR="00AF2C56" w:rsidRPr="00331E55" w:rsidRDefault="00331E55" w:rsidP="00C63F4C">
            <w:pPr>
              <w:pStyle w:val="BodyTextIndent2"/>
              <w:spacing w:line="240" w:lineRule="auto"/>
              <w:ind w:firstLine="0"/>
              <w:jc w:val="center"/>
              <w:rPr>
                <w:rFonts w:ascii="GHEA Grapalat" w:hAnsi="GHEA Grapalat"/>
                <w:lang w:val="en-US"/>
              </w:rPr>
            </w:pPr>
            <w:r>
              <w:rPr>
                <w:rFonts w:ascii="GHEA Grapalat" w:hAnsi="GHEA Grapalat"/>
                <w:lang w:val="en-US"/>
              </w:rPr>
              <w:t>8</w:t>
            </w:r>
          </w:p>
        </w:tc>
        <w:tc>
          <w:tcPr>
            <w:tcW w:w="1387" w:type="dxa"/>
            <w:vAlign w:val="center"/>
          </w:tcPr>
          <w:p w:rsidR="00AF2C56" w:rsidRDefault="00AF2C56"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24000</w:t>
            </w:r>
          </w:p>
        </w:tc>
        <w:tc>
          <w:tcPr>
            <w:tcW w:w="6317" w:type="dxa"/>
          </w:tcPr>
          <w:p w:rsidR="00AF2C56" w:rsidRDefault="00AF2C56">
            <w:r w:rsidRPr="00260B29">
              <w:t>жидкость для дыма</w:t>
            </w:r>
          </w:p>
        </w:tc>
      </w:tr>
      <w:tr w:rsidR="00AF2C56" w:rsidRPr="009044F1" w:rsidTr="00530087">
        <w:trPr>
          <w:jc w:val="center"/>
        </w:trPr>
        <w:tc>
          <w:tcPr>
            <w:tcW w:w="1530" w:type="dxa"/>
            <w:vAlign w:val="center"/>
          </w:tcPr>
          <w:p w:rsidR="00AF2C56" w:rsidRPr="00331E55" w:rsidRDefault="00331E55" w:rsidP="00C63F4C">
            <w:pPr>
              <w:pStyle w:val="BodyTextIndent2"/>
              <w:spacing w:line="240" w:lineRule="auto"/>
              <w:ind w:firstLine="0"/>
              <w:jc w:val="center"/>
              <w:rPr>
                <w:rFonts w:ascii="GHEA Grapalat" w:hAnsi="GHEA Grapalat"/>
                <w:lang w:val="en-US"/>
              </w:rPr>
            </w:pPr>
            <w:r>
              <w:rPr>
                <w:rFonts w:ascii="GHEA Grapalat" w:hAnsi="GHEA Grapalat"/>
                <w:lang w:val="en-US"/>
              </w:rPr>
              <w:t>9</w:t>
            </w:r>
          </w:p>
        </w:tc>
        <w:tc>
          <w:tcPr>
            <w:tcW w:w="1387" w:type="dxa"/>
            <w:vAlign w:val="center"/>
          </w:tcPr>
          <w:p w:rsidR="00AF2C56" w:rsidRDefault="00AF2C56"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141600</w:t>
            </w:r>
          </w:p>
        </w:tc>
        <w:tc>
          <w:tcPr>
            <w:tcW w:w="6317" w:type="dxa"/>
          </w:tcPr>
          <w:p w:rsidR="00AF2C56" w:rsidRDefault="00AF2C56">
            <w:r w:rsidRPr="00260B29">
              <w:t>жидкость для дыма</w:t>
            </w:r>
          </w:p>
        </w:tc>
      </w:tr>
      <w:tr w:rsidR="00EC3472" w:rsidRPr="009044F1" w:rsidTr="00530087">
        <w:trPr>
          <w:jc w:val="center"/>
        </w:trPr>
        <w:tc>
          <w:tcPr>
            <w:tcW w:w="1530" w:type="dxa"/>
            <w:vAlign w:val="center"/>
          </w:tcPr>
          <w:p w:rsidR="00EC3472" w:rsidRPr="00EC3472" w:rsidRDefault="00331E55" w:rsidP="00C63F4C">
            <w:pPr>
              <w:pStyle w:val="BodyTextIndent2"/>
              <w:spacing w:line="240" w:lineRule="auto"/>
              <w:ind w:firstLine="0"/>
              <w:jc w:val="center"/>
              <w:rPr>
                <w:rFonts w:ascii="GHEA Grapalat" w:hAnsi="GHEA Grapalat"/>
                <w:lang w:val="en-US"/>
              </w:rPr>
            </w:pPr>
            <w:r>
              <w:rPr>
                <w:rFonts w:ascii="GHEA Grapalat" w:hAnsi="GHEA Grapalat"/>
                <w:lang w:val="en-US"/>
              </w:rPr>
              <w:t>10</w:t>
            </w:r>
          </w:p>
        </w:tc>
        <w:tc>
          <w:tcPr>
            <w:tcW w:w="1387" w:type="dxa"/>
            <w:vAlign w:val="center"/>
          </w:tcPr>
          <w:p w:rsidR="00EC3472" w:rsidRDefault="00EC3472" w:rsidP="00EC3472">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9000</w:t>
            </w:r>
          </w:p>
        </w:tc>
        <w:tc>
          <w:tcPr>
            <w:tcW w:w="6317" w:type="dxa"/>
          </w:tcPr>
          <w:p w:rsidR="00EC3472" w:rsidRPr="00AF2C56" w:rsidRDefault="00AF2C56" w:rsidP="00530087">
            <w:pPr>
              <w:rPr>
                <w:lang w:val="en-US"/>
              </w:rPr>
            </w:pPr>
            <w:r w:rsidRPr="00AF2C56">
              <w:t>флэш-память</w:t>
            </w:r>
            <w:r>
              <w:rPr>
                <w:lang w:val="en-US"/>
              </w:rPr>
              <w:t xml:space="preserve"> </w:t>
            </w:r>
            <w:r w:rsidRPr="005F246F">
              <w:rPr>
                <w:rFonts w:ascii="Arial Armenian" w:hAnsi="Arial Armenian" w:cs="Sylfaen"/>
                <w:sz w:val="20"/>
                <w:szCs w:val="20"/>
                <w:lang w:val="es-ES"/>
              </w:rPr>
              <w:t>8GB</w:t>
            </w:r>
          </w:p>
        </w:tc>
      </w:tr>
      <w:tr w:rsidR="00C129E0" w:rsidRPr="009044F1" w:rsidTr="00530087">
        <w:trPr>
          <w:jc w:val="center"/>
        </w:trPr>
        <w:tc>
          <w:tcPr>
            <w:tcW w:w="1530" w:type="dxa"/>
            <w:vAlign w:val="center"/>
          </w:tcPr>
          <w:p w:rsidR="00C129E0" w:rsidRDefault="00C129E0" w:rsidP="00C63F4C">
            <w:pPr>
              <w:pStyle w:val="BodyTextIndent2"/>
              <w:spacing w:line="240" w:lineRule="auto"/>
              <w:ind w:firstLine="0"/>
              <w:jc w:val="center"/>
              <w:rPr>
                <w:rFonts w:ascii="GHEA Grapalat" w:hAnsi="GHEA Grapalat"/>
                <w:lang w:val="en-US"/>
              </w:rPr>
            </w:pPr>
            <w:r>
              <w:rPr>
                <w:rFonts w:ascii="GHEA Grapalat" w:hAnsi="GHEA Grapalat"/>
                <w:lang w:val="en-US"/>
              </w:rPr>
              <w:t>11</w:t>
            </w:r>
          </w:p>
        </w:tc>
        <w:tc>
          <w:tcPr>
            <w:tcW w:w="1387" w:type="dxa"/>
            <w:vAlign w:val="center"/>
          </w:tcPr>
          <w:p w:rsidR="00C129E0" w:rsidRDefault="00C129E0" w:rsidP="005450D8">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14000</w:t>
            </w:r>
          </w:p>
        </w:tc>
        <w:tc>
          <w:tcPr>
            <w:tcW w:w="6317" w:type="dxa"/>
          </w:tcPr>
          <w:p w:rsidR="00C129E0" w:rsidRPr="00C129E0" w:rsidRDefault="00C129E0" w:rsidP="00C129E0">
            <w:r w:rsidRPr="00C129E0">
              <w:t>Кулер для ноутбука</w:t>
            </w:r>
          </w:p>
          <w:p w:rsidR="00C129E0" w:rsidRPr="00AF2C56" w:rsidRDefault="00C129E0" w:rsidP="00530087"/>
        </w:tc>
      </w:tr>
      <w:tr w:rsidR="00C129E0" w:rsidRPr="009044F1" w:rsidTr="00530087">
        <w:trPr>
          <w:jc w:val="center"/>
        </w:trPr>
        <w:tc>
          <w:tcPr>
            <w:tcW w:w="1530" w:type="dxa"/>
            <w:vAlign w:val="center"/>
          </w:tcPr>
          <w:p w:rsidR="00C129E0" w:rsidRDefault="00C129E0" w:rsidP="00C63F4C">
            <w:pPr>
              <w:pStyle w:val="BodyTextIndent2"/>
              <w:spacing w:line="240" w:lineRule="auto"/>
              <w:ind w:firstLine="0"/>
              <w:jc w:val="center"/>
              <w:rPr>
                <w:rFonts w:ascii="GHEA Grapalat" w:hAnsi="GHEA Grapalat"/>
                <w:lang w:val="en-US"/>
              </w:rPr>
            </w:pPr>
            <w:r>
              <w:rPr>
                <w:rFonts w:ascii="GHEA Grapalat" w:hAnsi="GHEA Grapalat"/>
                <w:lang w:val="en-US"/>
              </w:rPr>
              <w:t>12</w:t>
            </w:r>
          </w:p>
        </w:tc>
        <w:tc>
          <w:tcPr>
            <w:tcW w:w="1387" w:type="dxa"/>
            <w:vAlign w:val="center"/>
          </w:tcPr>
          <w:p w:rsidR="00C129E0" w:rsidRDefault="00C129E0" w:rsidP="005450D8">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40000</w:t>
            </w:r>
          </w:p>
        </w:tc>
        <w:tc>
          <w:tcPr>
            <w:tcW w:w="6317" w:type="dxa"/>
          </w:tcPr>
          <w:p w:rsidR="00C129E0" w:rsidRPr="00C129E0" w:rsidRDefault="00C129E0" w:rsidP="00530087">
            <w:pPr>
              <w:rPr>
                <w:lang w:val="en-US"/>
              </w:rPr>
            </w:pPr>
            <w:r>
              <w:t xml:space="preserve">Карты памяти </w:t>
            </w:r>
            <w:r>
              <w:rPr>
                <w:lang w:val="en-US"/>
              </w:rPr>
              <w:t>-</w:t>
            </w:r>
            <w:r w:rsidRPr="00C129E0">
              <w:t xml:space="preserve"> чип</w:t>
            </w:r>
          </w:p>
        </w:tc>
      </w:tr>
      <w:tr w:rsidR="00C129E0" w:rsidRPr="009044F1" w:rsidTr="00530087">
        <w:trPr>
          <w:jc w:val="center"/>
        </w:trPr>
        <w:tc>
          <w:tcPr>
            <w:tcW w:w="1530" w:type="dxa"/>
            <w:vAlign w:val="center"/>
          </w:tcPr>
          <w:p w:rsidR="00C129E0" w:rsidRDefault="00C129E0" w:rsidP="00C63F4C">
            <w:pPr>
              <w:pStyle w:val="BodyTextIndent2"/>
              <w:spacing w:line="240" w:lineRule="auto"/>
              <w:ind w:firstLine="0"/>
              <w:jc w:val="center"/>
              <w:rPr>
                <w:rFonts w:ascii="GHEA Grapalat" w:hAnsi="GHEA Grapalat"/>
                <w:lang w:val="en-US"/>
              </w:rPr>
            </w:pPr>
            <w:r>
              <w:rPr>
                <w:rFonts w:ascii="GHEA Grapalat" w:hAnsi="GHEA Grapalat"/>
                <w:lang w:val="en-US"/>
              </w:rPr>
              <w:t>13</w:t>
            </w:r>
          </w:p>
        </w:tc>
        <w:tc>
          <w:tcPr>
            <w:tcW w:w="1387" w:type="dxa"/>
            <w:vAlign w:val="center"/>
          </w:tcPr>
          <w:p w:rsidR="00C129E0" w:rsidRDefault="00C129E0" w:rsidP="005450D8">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3000</w:t>
            </w:r>
          </w:p>
        </w:tc>
        <w:tc>
          <w:tcPr>
            <w:tcW w:w="6317" w:type="dxa"/>
          </w:tcPr>
          <w:p w:rsidR="00C129E0" w:rsidRPr="00AF2C56" w:rsidRDefault="00C129E0" w:rsidP="00530087">
            <w:r w:rsidRPr="00D25BD6">
              <w:t>соединители и контактные элементы</w:t>
            </w:r>
            <w:r>
              <w:rPr>
                <w:rFonts w:ascii="Arial LatArm" w:hAnsi="Arial LatArm"/>
                <w:sz w:val="20"/>
                <w:szCs w:val="20"/>
                <w:lang w:val="es-ES"/>
              </w:rPr>
              <w:t xml:space="preserve"> VGA TO HDMI</w:t>
            </w:r>
          </w:p>
        </w:tc>
      </w:tr>
      <w:tr w:rsidR="00C129E0" w:rsidRPr="009044F1" w:rsidTr="00530087">
        <w:trPr>
          <w:jc w:val="center"/>
        </w:trPr>
        <w:tc>
          <w:tcPr>
            <w:tcW w:w="1530" w:type="dxa"/>
            <w:vAlign w:val="center"/>
          </w:tcPr>
          <w:p w:rsidR="00C129E0" w:rsidRDefault="00C129E0" w:rsidP="00C63F4C">
            <w:pPr>
              <w:pStyle w:val="BodyTextIndent2"/>
              <w:spacing w:line="240" w:lineRule="auto"/>
              <w:ind w:firstLine="0"/>
              <w:jc w:val="center"/>
              <w:rPr>
                <w:rFonts w:ascii="GHEA Grapalat" w:hAnsi="GHEA Grapalat"/>
                <w:lang w:val="en-US"/>
              </w:rPr>
            </w:pPr>
            <w:r>
              <w:rPr>
                <w:rFonts w:ascii="GHEA Grapalat" w:hAnsi="GHEA Grapalat"/>
                <w:lang w:val="en-US"/>
              </w:rPr>
              <w:t>14</w:t>
            </w:r>
          </w:p>
        </w:tc>
        <w:tc>
          <w:tcPr>
            <w:tcW w:w="1387" w:type="dxa"/>
            <w:vAlign w:val="center"/>
          </w:tcPr>
          <w:p w:rsidR="00C129E0" w:rsidRDefault="00C129E0" w:rsidP="005450D8">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14000</w:t>
            </w:r>
          </w:p>
        </w:tc>
        <w:tc>
          <w:tcPr>
            <w:tcW w:w="6317" w:type="dxa"/>
          </w:tcPr>
          <w:p w:rsidR="00C129E0" w:rsidRPr="00C129E0" w:rsidRDefault="00C129E0" w:rsidP="00C129E0">
            <w:r w:rsidRPr="00C129E0">
              <w:t>Устройство считывания карт</w:t>
            </w:r>
          </w:p>
          <w:p w:rsidR="00C129E0" w:rsidRPr="00AF2C56" w:rsidRDefault="00C129E0" w:rsidP="00530087"/>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 xml:space="preserve">дин </w:t>
      </w:r>
      <w:r w:rsidR="00EE7758" w:rsidRPr="000811C1">
        <w:rPr>
          <w:rFonts w:ascii="GHEA Grapalat" w:hAnsi="GHEA Grapalat"/>
        </w:rPr>
        <w:lastRenderedPageBreak/>
        <w:t>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w:t>
      </w:r>
      <w:r w:rsidRPr="009044F1">
        <w:rPr>
          <w:rFonts w:ascii="GHEA Grapalat" w:hAnsi="GHEA Grapalat"/>
          <w:color w:val="000000"/>
        </w:rPr>
        <w:lastRenderedPageBreak/>
        <w:t>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w:t>
      </w:r>
      <w:r w:rsidR="000A6B75" w:rsidRPr="009044F1">
        <w:rPr>
          <w:rFonts w:ascii="GHEA Grapalat" w:hAnsi="GHEA Grapalat"/>
          <w:sz w:val="24"/>
          <w:szCs w:val="24"/>
        </w:rPr>
        <w:lastRenderedPageBreak/>
        <w:t>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FootnoteText"/>
        <w:jc w:val="both"/>
        <w:rPr>
          <w:rFonts w:ascii="GHEA Grapalat" w:hAnsi="GHEA Grapalat"/>
          <w:i/>
        </w:rPr>
      </w:pPr>
      <w:r w:rsidRPr="00BC0CA7">
        <w:rPr>
          <w:rFonts w:asciiTheme="minorHAnsi" w:hAnsiTheme="minorHAnsi"/>
          <w:vertAlign w:val="superscript"/>
        </w:rPr>
        <w:t>5,1</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rsidR="0032548E" w:rsidRDefault="0032548E">
      <w:pPr>
        <w:rPr>
          <w:rFonts w:ascii="GHEA Grapalat" w:hAnsi="GHEA Grapalat"/>
        </w:rPr>
      </w:pPr>
      <w:r>
        <w:rPr>
          <w:rFonts w:ascii="GHEA Grapalat" w:hAnsi="GHEA Grapalat"/>
        </w:rPr>
        <w:br w:type="page"/>
      </w:r>
    </w:p>
    <w:p w:rsidR="00096865" w:rsidRPr="009044F1" w:rsidRDefault="00096865" w:rsidP="00B46D58">
      <w:pPr>
        <w:widowControl w:val="0"/>
        <w:tabs>
          <w:tab w:val="left" w:pos="1134"/>
        </w:tabs>
        <w:spacing w:after="160"/>
        <w:ind w:firstLine="567"/>
        <w:jc w:val="both"/>
        <w:rPr>
          <w:rFonts w:ascii="GHEA Grapalat" w:hAnsi="GHEA Grapalat"/>
        </w:rPr>
      </w:pP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2E7ACD" w:rsidRPr="002E7ACD">
        <w:rPr>
          <w:rFonts w:ascii="GHEA Grapalat" w:hAnsi="GHEA Grapalat"/>
        </w:rPr>
        <w:t xml:space="preserve"> </w:t>
      </w:r>
      <w:r w:rsidR="002E7ACD" w:rsidRPr="00BE2CE9">
        <w:rPr>
          <w:rFonts w:ascii="GHEA Grapalat" w:hAnsi="GHEA Grapalat"/>
        </w:rPr>
        <w:t xml:space="preserve">РА, г. Ереван,ул. </w:t>
      </w:r>
      <w:r w:rsidR="002E7ACD" w:rsidRPr="00BE2CE9">
        <w:rPr>
          <w:rFonts w:ascii="GHEA Grapalat" w:hAnsi="GHEA Grapalat"/>
          <w:color w:val="FF0000"/>
        </w:rPr>
        <w:t>Исаакян</w:t>
      </w:r>
      <w:r w:rsidR="002E7ACD" w:rsidRPr="00BE2CE9">
        <w:rPr>
          <w:rFonts w:ascii="GHEA Grapalat" w:hAnsi="GHEA Grapalat"/>
        </w:rPr>
        <w:t xml:space="preserve"> 28</w:t>
      </w:r>
      <w:r>
        <w:rPr>
          <w:rFonts w:ascii="GHEA Grapalat" w:hAnsi="GHEA Grapalat"/>
          <w:sz w:val="24"/>
          <w:szCs w:val="24"/>
        </w:rPr>
        <w:t>" не позднее, чем "</w:t>
      </w:r>
      <w:r w:rsidR="002E7ACD" w:rsidRPr="00BE2CE9">
        <w:rPr>
          <w:rFonts w:ascii="GHEA Grapalat" w:hAnsi="GHEA Grapalat"/>
          <w:color w:val="FF0000"/>
        </w:rPr>
        <w:t>12:00" часов "7</w:t>
      </w:r>
      <w:r w:rsidR="002E7ACD" w:rsidRPr="00BE2CE9">
        <w:rPr>
          <w:rFonts w:ascii="GHEA Grapalat" w:hAnsi="GHEA Grapalat"/>
        </w:rPr>
        <w:t>"-го</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2E7ACD" w:rsidRPr="002E7ACD">
        <w:rPr>
          <w:rFonts w:ascii="GHEA Grapalat" w:hAnsi="GHEA Grapalat"/>
          <w:sz w:val="24"/>
          <w:szCs w:val="24"/>
        </w:rPr>
        <w:t>Арпине Григоря</w:t>
      </w:r>
      <w:r w:rsidR="002E7ACD" w:rsidRPr="0044207F">
        <w:rPr>
          <w:rFonts w:ascii="GHEA Grapalat" w:hAnsi="GHEA Grapalat"/>
          <w:sz w:val="24"/>
          <w:szCs w:val="24"/>
        </w:rPr>
        <w:t>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Pr>
          <w:rFonts w:ascii="GHEA Grapalat" w:hAnsi="GHEA Grapalat"/>
          <w:sz w:val="24"/>
          <w:szCs w:val="24"/>
        </w:rPr>
        <w:lastRenderedPageBreak/>
        <w:t>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p>
    <w:p w:rsidR="00071119" w:rsidRPr="008E138A" w:rsidRDefault="00932115"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фирменное наименование, марка и</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EA6AE0" w:rsidRPr="008E138A">
        <w:rPr>
          <w:rStyle w:val="FootnoteReference"/>
          <w:rFonts w:ascii="GHEA Grapalat" w:hAnsi="GHEA Grapalat" w:cs="Sylfaen"/>
          <w:sz w:val="24"/>
          <w:szCs w:val="24"/>
        </w:rPr>
        <w:footnoteReference w:customMarkFollows="1" w:id="6"/>
        <w:t>7</w:t>
      </w:r>
      <w:r w:rsidR="005F25EF" w:rsidRPr="008E138A">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7"/>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 xml:space="preserve">и "налог на добавленную стоимость", есть несоответствие, однако общая сумма какой-либо из сумм, указанных прописью или цифрами, </w:t>
      </w:r>
      <w:r w:rsidRPr="009044F1">
        <w:rPr>
          <w:rFonts w:ascii="GHEA Grapalat" w:hAnsi="GHEA Grapalat"/>
          <w:sz w:val="24"/>
          <w:szCs w:val="24"/>
        </w:rPr>
        <w:lastRenderedPageBreak/>
        <w:t>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9B2CBD" w:rsidRPr="009B2CBD">
        <w:rPr>
          <w:rFonts w:ascii="GHEA Grapalat" w:hAnsi="GHEA Grapalat"/>
          <w:sz w:val="24"/>
          <w:szCs w:val="24"/>
        </w:rPr>
        <w:t>7</w:t>
      </w:r>
      <w:r w:rsidRPr="009044F1">
        <w:rPr>
          <w:rFonts w:ascii="GHEA Grapalat" w:hAnsi="GHEA Grapalat"/>
          <w:sz w:val="24"/>
          <w:szCs w:val="24"/>
        </w:rPr>
        <w:t>"-ый день в "</w:t>
      </w:r>
      <w:r w:rsidR="009B2CBD" w:rsidRPr="009B2CBD">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w:t>
      </w:r>
      <w:r w:rsidRPr="009044F1">
        <w:rPr>
          <w:rFonts w:ascii="GHEA Grapalat" w:hAnsi="GHEA Grapalat"/>
        </w:rPr>
        <w:lastRenderedPageBreak/>
        <w:t xml:space="preserve">заседание открытым и оглашает выраженную одним числом цену </w:t>
      </w:r>
      <w:r w:rsidR="00A11105">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 xml:space="preserve">и/или обеспечение заявки,или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44207F" w:rsidRPr="00BE2CE9">
        <w:rPr>
          <w:rFonts w:ascii="GHEA Grapalat" w:hAnsi="GHEA Grapalat"/>
          <w:i w:val="0"/>
        </w:rPr>
        <w:t xml:space="preserve">с драмом Республики Армения по курсу установленному Центральным банком Армении </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вступают в силу в случае предусмотрения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4A4515" w:rsidRPr="00CF6D51">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 xml:space="preserve">уполномоченный орган на основании мотивированного решения </w:t>
      </w:r>
      <w:r w:rsidR="0052468C" w:rsidRPr="00551FD6">
        <w:rPr>
          <w:rFonts w:ascii="GHEA Grapalat" w:hAnsi="GHEA Grapalat"/>
        </w:rPr>
        <w:lastRenderedPageBreak/>
        <w:t xml:space="preserve">руководителя заказчика включает участника в список участников, не имеющих права участвовать в процессе закупок.При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w:t>
      </w:r>
      <w:r w:rsidR="00BF1CBD" w:rsidRPr="00BF1CBD">
        <w:rPr>
          <w:rFonts w:ascii="GHEA Grapalat" w:hAnsi="GHEA Grapalat"/>
          <w:spacing w:val="-4"/>
        </w:rPr>
        <w:lastRenderedPageBreak/>
        <w:t>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9B2CBD" w:rsidRPr="009B2CBD">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 xml:space="preserve">не применим, если заявку подал только один участник, с которым заключается </w:t>
      </w:r>
      <w:r w:rsidRPr="009044F1">
        <w:rPr>
          <w:rFonts w:ascii="GHEA Grapalat" w:hAnsi="GHEA Grapalat"/>
          <w:sz w:val="24"/>
          <w:szCs w:val="24"/>
        </w:rPr>
        <w:lastRenderedPageBreak/>
        <w:t>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юцены,</w:t>
      </w:r>
      <w:r w:rsidRPr="009044F1">
        <w:rPr>
          <w:rFonts w:ascii="GHEA Grapalat" w:hAnsi="GHEA Grapalat"/>
          <w:i w:val="0"/>
          <w:sz w:val="24"/>
          <w:szCs w:val="24"/>
        </w:rPr>
        <w:t xml:space="preserve"> предложенной отобранным участником.</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 xml:space="preserve">На основании требования о предоставлении обеспеченийквалификации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w:t>
      </w:r>
      <w:r w:rsidR="00646B97" w:rsidRPr="00681C1F">
        <w:rPr>
          <w:rFonts w:ascii="GHEA Grapalat" w:hAnsi="GHEA Grapalat"/>
          <w:color w:val="000000" w:themeColor="text1"/>
        </w:rPr>
        <w:lastRenderedPageBreak/>
        <w:t>представляет обеспечения квалификациии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p>
    <w:p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10"/>
        <w:t>12</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1"/>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C95CD5" w:rsidRPr="00BE2CE9" w:rsidRDefault="00C95CD5" w:rsidP="00C95CD5">
      <w:pPr>
        <w:pStyle w:val="BodyText"/>
        <w:widowControl w:val="0"/>
        <w:spacing w:after="160" w:line="360" w:lineRule="auto"/>
        <w:ind w:right="-7"/>
        <w:jc w:val="center"/>
        <w:rPr>
          <w:rFonts w:ascii="GHEA Grapalat" w:hAnsi="GHEA Grapalat"/>
          <w:b/>
          <w:sz w:val="20"/>
          <w:szCs w:val="20"/>
        </w:rPr>
      </w:pPr>
      <w:r w:rsidRPr="00BE2CE9">
        <w:rPr>
          <w:rFonts w:ascii="GHEA Grapalat" w:hAnsi="GHEA Grapalat"/>
          <w:b/>
          <w:sz w:val="20"/>
          <w:szCs w:val="20"/>
        </w:rPr>
        <w:t xml:space="preserve">ИНСТРУКЦИЯПО СОСТАВЛЕНИЮ </w:t>
      </w:r>
      <w:r w:rsidRPr="00BE2CE9">
        <w:rPr>
          <w:rFonts w:ascii="GHEA Grapalat" w:hAnsi="GHEA Grapalat"/>
          <w:b/>
          <w:sz w:val="20"/>
          <w:szCs w:val="20"/>
        </w:rPr>
        <w:br/>
        <w:t>ЗАЯВКИ 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оригинал документа, удостоверяющего оплату наличных денег, или оригинал </w:t>
      </w:r>
      <w:r w:rsidRPr="00B138F3">
        <w:rPr>
          <w:rFonts w:ascii="GHEA Grapalat" w:hAnsi="GHEA Grapalat"/>
        </w:rPr>
        <w:lastRenderedPageBreak/>
        <w:t>банковской гарантии.</w:t>
      </w:r>
      <w:r w:rsidR="00761A4D" w:rsidRPr="00B138F3">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w:t>
      </w:r>
      <w:r w:rsidR="00C95CD5" w:rsidRPr="00C95CD5">
        <w:rPr>
          <w:rFonts w:ascii="GHEA Grapalat" w:hAnsi="GHEA Grapalat"/>
        </w:rPr>
        <w:t>2</w:t>
      </w:r>
      <w:r w:rsidRPr="002658C9">
        <w:rPr>
          <w:rFonts w:ascii="GHEA Grapalat" w:hAnsi="GHEA Grapalat"/>
        </w:rPr>
        <w:t>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C95CD5" w:rsidRPr="00BE2CE9" w:rsidRDefault="00C95CD5" w:rsidP="00C95CD5">
      <w:pPr>
        <w:spacing w:line="360" w:lineRule="auto"/>
        <w:jc w:val="right"/>
        <w:rPr>
          <w:rFonts w:ascii="GHEA Grapalat" w:hAnsi="GHEA Grapalat"/>
          <w:b/>
          <w:color w:val="000000"/>
          <w:sz w:val="20"/>
          <w:szCs w:val="20"/>
        </w:rPr>
      </w:pPr>
      <w:r w:rsidRPr="00BE2CE9">
        <w:rPr>
          <w:rFonts w:ascii="GHEA Grapalat" w:hAnsi="GHEA Grapalat"/>
          <w:b/>
          <w:sz w:val="20"/>
          <w:szCs w:val="20"/>
        </w:rPr>
        <w:t xml:space="preserve">к Приглашению </w:t>
      </w:r>
      <w:r w:rsidRPr="00BE2CE9">
        <w:rPr>
          <w:rFonts w:ascii="GHEA Grapalat" w:hAnsi="GHEA Grapalat"/>
          <w:i/>
          <w:sz w:val="20"/>
          <w:szCs w:val="20"/>
          <w:lang w:val="af-ZA"/>
        </w:rPr>
        <w:t>О ЗАПРОСЕ КОТИРОВОК</w:t>
      </w:r>
      <w:r w:rsidRPr="00BE2CE9">
        <w:rPr>
          <w:rFonts w:ascii="GHEA Grapalat" w:hAnsi="GHEA Grapalat"/>
          <w:b/>
          <w:color w:val="000000"/>
          <w:sz w:val="20"/>
          <w:szCs w:val="20"/>
        </w:rPr>
        <w:t xml:space="preserve"> </w:t>
      </w:r>
    </w:p>
    <w:p w:rsidR="00B2572B" w:rsidRPr="00C129E0" w:rsidRDefault="00123294"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cs="Arial"/>
          <w:b/>
          <w:sz w:val="24"/>
          <w:szCs w:val="24"/>
        </w:rPr>
        <w:br/>
      </w:r>
      <w:r w:rsidR="00B2572B" w:rsidRPr="00374F4A">
        <w:rPr>
          <w:rFonts w:ascii="GHEA Grapalat" w:hAnsi="GHEA Grapalat"/>
          <w:b/>
          <w:sz w:val="24"/>
          <w:szCs w:val="24"/>
        </w:rPr>
        <w:t xml:space="preserve">под кодом </w:t>
      </w:r>
      <w:r w:rsidR="00C95CD5">
        <w:rPr>
          <w:rFonts w:ascii="GHEA Grapalat" w:hAnsi="GHEA Grapalat"/>
          <w:i/>
          <w:lang w:val="en-US"/>
        </w:rPr>
        <w:t>YHGHADTH</w:t>
      </w:r>
      <w:r w:rsidR="00C95CD5" w:rsidRPr="009044F1">
        <w:rPr>
          <w:rFonts w:ascii="GHEA Grapalat" w:hAnsi="GHEA Grapalat"/>
        </w:rPr>
        <w:t xml:space="preserve"> </w:t>
      </w:r>
      <w:r w:rsidR="00C95CD5" w:rsidRPr="007B2FC7">
        <w:rPr>
          <w:rFonts w:ascii="GHEA Grapalat" w:hAnsi="GHEA Grapalat"/>
          <w:i/>
        </w:rPr>
        <w:t>-</w:t>
      </w:r>
      <w:r w:rsidR="00C95CD5" w:rsidRPr="00ED3BA4">
        <w:rPr>
          <w:rFonts w:ascii="GHEA Grapalat" w:hAnsi="GHEA Grapalat"/>
          <w:i/>
        </w:rPr>
        <w:t>GHAPDzB</w:t>
      </w:r>
      <w:r w:rsidR="00C95CD5" w:rsidRPr="004775ED">
        <w:rPr>
          <w:rFonts w:ascii="GHEA Grapalat" w:hAnsi="GHEA Grapalat"/>
          <w:i/>
        </w:rPr>
        <w:t xml:space="preserve"> </w:t>
      </w:r>
      <w:r w:rsidR="00946DAF">
        <w:rPr>
          <w:rFonts w:ascii="GHEA Grapalat" w:hAnsi="GHEA Grapalat"/>
          <w:i/>
        </w:rPr>
        <w:t>–</w:t>
      </w:r>
      <w:r w:rsidR="00C95CD5" w:rsidRPr="007B2FC7">
        <w:rPr>
          <w:rFonts w:ascii="GHEA Grapalat" w:hAnsi="GHEA Grapalat"/>
          <w:i/>
        </w:rPr>
        <w:t xml:space="preserve"> </w:t>
      </w:r>
      <w:r w:rsidR="00946DAF" w:rsidRPr="00395C14">
        <w:rPr>
          <w:rFonts w:ascii="GHEA Grapalat" w:hAnsi="GHEA Grapalat"/>
          <w:i/>
        </w:rPr>
        <w:t>23/</w:t>
      </w:r>
      <w:r w:rsidR="000E3E72" w:rsidRPr="00C129E0">
        <w:rPr>
          <w:rFonts w:ascii="GHEA Grapalat" w:hAnsi="GHEA Grapalat"/>
          <w:i/>
        </w:rPr>
        <w:t>11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C95CD5" w:rsidRPr="00BE2CE9">
        <w:rPr>
          <w:rFonts w:ascii="GHEA Grapalat" w:hAnsi="GHEA Grapalat"/>
          <w:i/>
          <w:sz w:val="20"/>
          <w:lang w:val="af-ZA"/>
        </w:rPr>
        <w:t>О 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0E3E72" w:rsidRDefault="00374F4A" w:rsidP="00B46D58">
      <w:pPr>
        <w:jc w:val="both"/>
        <w:rPr>
          <w:rFonts w:ascii="GHEA Grapalat" w:hAnsi="GHEA Grapalat" w:cs="Sylfaen"/>
        </w:rPr>
      </w:pPr>
      <w:r>
        <w:rPr>
          <w:rFonts w:ascii="GHEA Grapalat" w:hAnsi="GHEA Grapalat"/>
        </w:rPr>
        <w:t>__</w:t>
      </w:r>
      <w:r w:rsidR="00C95CD5" w:rsidRPr="00C95CD5">
        <w:rPr>
          <w:rFonts w:ascii="Arial" w:hAnsi="Arial"/>
          <w:color w:val="FF0000"/>
        </w:rPr>
        <w:t xml:space="preserve"> </w:t>
      </w:r>
      <w:r w:rsidR="00C95CD5" w:rsidRPr="00BE2CE9">
        <w:rPr>
          <w:rFonts w:ascii="Arial" w:hAnsi="Arial"/>
          <w:color w:val="FF0000"/>
        </w:rPr>
        <w:t>ОНТО</w:t>
      </w:r>
      <w:r w:rsidR="00C95CD5" w:rsidRPr="00BE2CE9">
        <w:rPr>
          <w:rFonts w:ascii="Trebuchet MS" w:hAnsi="Trebuchet MS"/>
          <w:color w:val="FF0000"/>
        </w:rPr>
        <w:t xml:space="preserve"> "</w:t>
      </w:r>
      <w:r w:rsidR="00C95CD5" w:rsidRPr="00BE2CE9">
        <w:rPr>
          <w:rFonts w:ascii="Arial" w:hAnsi="Arial"/>
          <w:color w:val="FF0000"/>
        </w:rPr>
        <w:t>Ереванский драматический театр им. Гр. Капланяна</w:t>
      </w:r>
      <w:r w:rsidRPr="00DA5EA0">
        <w:rPr>
          <w:rFonts w:ascii="GHEA Grapalat" w:hAnsi="GHEA Grapalat"/>
        </w:rPr>
        <w:t xml:space="preserve"> </w:t>
      </w:r>
      <w:r w:rsidRPr="005437F6">
        <w:rPr>
          <w:rFonts w:ascii="GHEA Grapalat" w:hAnsi="GHEA Grapalat"/>
        </w:rPr>
        <w:t>под кодом</w:t>
      </w:r>
      <w:r w:rsidR="00C95CD5" w:rsidRPr="00C95CD5">
        <w:rPr>
          <w:rFonts w:ascii="GHEA Grapalat" w:hAnsi="GHEA Grapalat"/>
          <w:i/>
        </w:rPr>
        <w:t xml:space="preserve"> </w:t>
      </w:r>
      <w:r w:rsidR="00C95CD5">
        <w:rPr>
          <w:rFonts w:ascii="GHEA Grapalat" w:hAnsi="GHEA Grapalat"/>
          <w:i/>
          <w:lang w:val="en-US"/>
        </w:rPr>
        <w:t>YHGHADTH</w:t>
      </w:r>
      <w:r w:rsidR="00C95CD5" w:rsidRPr="009044F1">
        <w:rPr>
          <w:rFonts w:ascii="GHEA Grapalat" w:hAnsi="GHEA Grapalat"/>
        </w:rPr>
        <w:t xml:space="preserve"> </w:t>
      </w:r>
      <w:r w:rsidR="00C95CD5" w:rsidRPr="007B2FC7">
        <w:rPr>
          <w:rFonts w:ascii="GHEA Grapalat" w:hAnsi="GHEA Grapalat"/>
          <w:i/>
        </w:rPr>
        <w:t>-</w:t>
      </w:r>
      <w:r w:rsidR="00C95CD5" w:rsidRPr="00ED3BA4">
        <w:rPr>
          <w:rFonts w:ascii="GHEA Grapalat" w:hAnsi="GHEA Grapalat"/>
          <w:i/>
        </w:rPr>
        <w:t>GHAPDzB</w:t>
      </w:r>
      <w:r w:rsidR="00C95CD5" w:rsidRPr="004775ED">
        <w:rPr>
          <w:rFonts w:ascii="GHEA Grapalat" w:hAnsi="GHEA Grapalat"/>
          <w:i/>
        </w:rPr>
        <w:t xml:space="preserve"> </w:t>
      </w:r>
      <w:r w:rsidR="00946DAF">
        <w:rPr>
          <w:rFonts w:ascii="GHEA Grapalat" w:hAnsi="GHEA Grapalat"/>
          <w:i/>
        </w:rPr>
        <w:t>–</w:t>
      </w:r>
      <w:r w:rsidR="00C95CD5" w:rsidRPr="007B2FC7">
        <w:rPr>
          <w:rFonts w:ascii="GHEA Grapalat" w:hAnsi="GHEA Grapalat"/>
          <w:i/>
        </w:rPr>
        <w:t xml:space="preserve"> </w:t>
      </w:r>
      <w:r w:rsidR="00946DAF" w:rsidRPr="00946DAF">
        <w:rPr>
          <w:rFonts w:ascii="GHEA Grapalat" w:hAnsi="GHEA Grapalat"/>
          <w:i/>
        </w:rPr>
        <w:t>23/</w:t>
      </w:r>
      <w:r w:rsidR="000E3E72" w:rsidRPr="000E3E72">
        <w:rPr>
          <w:rFonts w:ascii="GHEA Grapalat" w:hAnsi="GHEA Grapalat"/>
          <w:i/>
        </w:rPr>
        <w:t>11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C95CD5" w:rsidP="00B46D58">
      <w:pPr>
        <w:spacing w:after="160"/>
        <w:jc w:val="both"/>
        <w:rPr>
          <w:rFonts w:ascii="GHEA Grapalat" w:hAnsi="GHEA Grapalat"/>
        </w:rPr>
      </w:pPr>
      <w:r w:rsidRPr="00BE2CE9">
        <w:rPr>
          <w:rFonts w:ascii="GHEA Grapalat" w:hAnsi="GHEA Grapalat"/>
          <w:i/>
          <w:sz w:val="20"/>
          <w:szCs w:val="20"/>
          <w:lang w:val="af-ZA"/>
        </w:rPr>
        <w:t>ЗАПРОСЕ КОТИРОВОК</w:t>
      </w:r>
      <w:r w:rsidRPr="00BE2CE9">
        <w:rPr>
          <w:rFonts w:ascii="GHEA Grapalat" w:hAnsi="GHEA Grapalat"/>
          <w:b/>
          <w:color w:val="000000"/>
          <w:sz w:val="20"/>
          <w:szCs w:val="20"/>
        </w:rPr>
        <w:t xml:space="preserve"> </w:t>
      </w:r>
      <w:r w:rsidR="00374F4A" w:rsidRPr="00DA5EA0">
        <w:rPr>
          <w:rFonts w:ascii="GHEA Grapalat" w:hAnsi="GHEA Grapalat"/>
        </w:rPr>
        <w:t>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lastRenderedPageBreak/>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C95CD5" w:rsidRPr="000E3E72" w:rsidRDefault="006B3E56" w:rsidP="00C95CD5">
      <w:pPr>
        <w:pStyle w:val="BodyTextIndent3"/>
        <w:widowControl w:val="0"/>
        <w:spacing w:after="160" w:line="240" w:lineRule="auto"/>
        <w:jc w:val="right"/>
        <w:rPr>
          <w:rFonts w:ascii="GHEA Grapalat" w:hAnsi="GHEA Grapalat" w:cs="Arial"/>
          <w:b/>
          <w:sz w:val="24"/>
          <w:szCs w:val="24"/>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C95CD5" w:rsidRPr="00BE2CE9">
        <w:rPr>
          <w:rFonts w:ascii="GHEA Grapalat" w:hAnsi="GHEA Grapalat"/>
          <w:i/>
          <w:lang w:val="af-ZA"/>
        </w:rPr>
        <w:t>ЗАПРОСЕ КОТИРОВОК</w:t>
      </w:r>
      <w:r w:rsidR="00C95CD5" w:rsidRPr="00BE2CE9">
        <w:rPr>
          <w:rFonts w:ascii="GHEA Grapalat" w:hAnsi="GHEA Grapalat"/>
          <w:b/>
          <w:color w:val="000000"/>
        </w:rPr>
        <w:t xml:space="preserve"> </w:t>
      </w:r>
      <w:r w:rsidRPr="003D58E1">
        <w:rPr>
          <w:rFonts w:ascii="GHEA Grapalat" w:hAnsi="GHEA Grapalat"/>
        </w:rPr>
        <w:t xml:space="preserve">под кодом </w:t>
      </w:r>
      <w:r w:rsidR="00C95CD5">
        <w:rPr>
          <w:rFonts w:ascii="GHEA Grapalat" w:hAnsi="GHEA Grapalat"/>
          <w:i/>
          <w:lang w:val="en-US"/>
        </w:rPr>
        <w:t>YHGHADTH</w:t>
      </w:r>
      <w:r w:rsidR="00C95CD5" w:rsidRPr="009044F1">
        <w:rPr>
          <w:rFonts w:ascii="GHEA Grapalat" w:hAnsi="GHEA Grapalat"/>
        </w:rPr>
        <w:t xml:space="preserve"> </w:t>
      </w:r>
      <w:r w:rsidR="00C95CD5" w:rsidRPr="007B2FC7">
        <w:rPr>
          <w:rFonts w:ascii="GHEA Grapalat" w:hAnsi="GHEA Grapalat"/>
          <w:i/>
        </w:rPr>
        <w:t>-</w:t>
      </w:r>
      <w:r w:rsidR="00C95CD5" w:rsidRPr="00ED3BA4">
        <w:rPr>
          <w:rFonts w:ascii="GHEA Grapalat" w:hAnsi="GHEA Grapalat"/>
          <w:i/>
        </w:rPr>
        <w:t>GHAPDzB</w:t>
      </w:r>
      <w:r w:rsidR="00C95CD5" w:rsidRPr="004775ED">
        <w:rPr>
          <w:rFonts w:ascii="GHEA Grapalat" w:hAnsi="GHEA Grapalat"/>
          <w:i/>
        </w:rPr>
        <w:t xml:space="preserve"> </w:t>
      </w:r>
      <w:r w:rsidR="00946DAF">
        <w:rPr>
          <w:rFonts w:ascii="GHEA Grapalat" w:hAnsi="GHEA Grapalat"/>
          <w:i/>
        </w:rPr>
        <w:t>–</w:t>
      </w:r>
      <w:r w:rsidR="00C95CD5" w:rsidRPr="007B2FC7">
        <w:rPr>
          <w:rFonts w:ascii="GHEA Grapalat" w:hAnsi="GHEA Grapalat"/>
          <w:i/>
        </w:rPr>
        <w:t xml:space="preserve"> </w:t>
      </w:r>
      <w:r w:rsidR="00946DAF" w:rsidRPr="00946DAF">
        <w:rPr>
          <w:rFonts w:ascii="GHEA Grapalat" w:hAnsi="GHEA Grapalat"/>
          <w:i/>
        </w:rPr>
        <w:t>23/</w:t>
      </w:r>
      <w:r w:rsidR="000E3E72" w:rsidRPr="000E3E72">
        <w:rPr>
          <w:rFonts w:ascii="GHEA Grapalat" w:hAnsi="GHEA Grapalat"/>
          <w:i/>
        </w:rPr>
        <w:t>11</w:t>
      </w:r>
    </w:p>
    <w:p w:rsidR="006B3E56" w:rsidRPr="003D58E1" w:rsidRDefault="00A90FCD"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C95CD5" w:rsidRPr="000E3E72" w:rsidRDefault="006B3E56" w:rsidP="00C95CD5">
      <w:pPr>
        <w:pStyle w:val="BodyTextIndent3"/>
        <w:widowControl w:val="0"/>
        <w:spacing w:after="160" w:line="240" w:lineRule="auto"/>
        <w:jc w:val="right"/>
        <w:rPr>
          <w:rFonts w:ascii="GHEA Grapalat" w:hAnsi="GHEA Grapalat" w:cs="Arial"/>
          <w:b/>
          <w:sz w:val="24"/>
          <w:szCs w:val="24"/>
        </w:rPr>
      </w:pPr>
      <w:r>
        <w:rPr>
          <w:rFonts w:ascii="GHEA Grapalat" w:hAnsi="GHEA Grapalat"/>
        </w:rPr>
        <w:t xml:space="preserve">в рамках участия </w:t>
      </w:r>
      <w:r w:rsidR="00C95CD5" w:rsidRPr="00BE2CE9">
        <w:rPr>
          <w:rFonts w:ascii="GHEA Grapalat" w:hAnsi="GHEA Grapalat"/>
          <w:i/>
          <w:lang w:val="af-ZA"/>
        </w:rPr>
        <w:t>ЗАПРОСЕ КОТИРОВОК</w:t>
      </w:r>
      <w:r w:rsidR="00C95CD5">
        <w:rPr>
          <w:rFonts w:ascii="GHEA Grapalat" w:hAnsi="GHEA Grapalat"/>
        </w:rPr>
        <w:t xml:space="preserve"> </w:t>
      </w:r>
      <w:r>
        <w:rPr>
          <w:rFonts w:ascii="GHEA Grapalat" w:hAnsi="GHEA Grapalat"/>
        </w:rPr>
        <w:t xml:space="preserve">кодом </w:t>
      </w:r>
      <w:r w:rsidR="00C95CD5">
        <w:rPr>
          <w:rFonts w:ascii="GHEA Grapalat" w:hAnsi="GHEA Grapalat"/>
          <w:i/>
          <w:lang w:val="en-US"/>
        </w:rPr>
        <w:t>YHGHADTH</w:t>
      </w:r>
      <w:r w:rsidR="00C95CD5" w:rsidRPr="009044F1">
        <w:rPr>
          <w:rFonts w:ascii="GHEA Grapalat" w:hAnsi="GHEA Grapalat"/>
        </w:rPr>
        <w:t xml:space="preserve"> </w:t>
      </w:r>
      <w:r w:rsidR="00C95CD5" w:rsidRPr="007B2FC7">
        <w:rPr>
          <w:rFonts w:ascii="GHEA Grapalat" w:hAnsi="GHEA Grapalat"/>
          <w:i/>
        </w:rPr>
        <w:t>-</w:t>
      </w:r>
      <w:r w:rsidR="00C95CD5" w:rsidRPr="00ED3BA4">
        <w:rPr>
          <w:rFonts w:ascii="GHEA Grapalat" w:hAnsi="GHEA Grapalat"/>
          <w:i/>
        </w:rPr>
        <w:t>GHAPDzB</w:t>
      </w:r>
      <w:r w:rsidR="00C95CD5" w:rsidRPr="004775ED">
        <w:rPr>
          <w:rFonts w:ascii="GHEA Grapalat" w:hAnsi="GHEA Grapalat"/>
          <w:i/>
        </w:rPr>
        <w:t xml:space="preserve"> </w:t>
      </w:r>
      <w:r w:rsidR="00946DAF">
        <w:rPr>
          <w:rFonts w:ascii="GHEA Grapalat" w:hAnsi="GHEA Grapalat"/>
          <w:i/>
        </w:rPr>
        <w:t>–</w:t>
      </w:r>
      <w:r w:rsidR="00C95CD5" w:rsidRPr="007B2FC7">
        <w:rPr>
          <w:rFonts w:ascii="GHEA Grapalat" w:hAnsi="GHEA Grapalat"/>
          <w:i/>
        </w:rPr>
        <w:t xml:space="preserve"> </w:t>
      </w:r>
      <w:r w:rsidR="00946DAF" w:rsidRPr="00946DAF">
        <w:rPr>
          <w:rFonts w:ascii="GHEA Grapalat" w:hAnsi="GHEA Grapalat"/>
          <w:i/>
        </w:rPr>
        <w:t>23/</w:t>
      </w:r>
      <w:r w:rsidR="000E3E72" w:rsidRPr="000E3E72">
        <w:rPr>
          <w:rFonts w:ascii="GHEA Grapalat" w:hAnsi="GHEA Grapalat"/>
          <w:i/>
        </w:rPr>
        <w:t>11</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95CD5" w:rsidRPr="00BE2CE9">
        <w:rPr>
          <w:rFonts w:ascii="GHEA Grapalat" w:hAnsi="GHEA Grapalat"/>
          <w:i/>
          <w:sz w:val="20"/>
          <w:szCs w:val="20"/>
          <w:lang w:val="af-ZA"/>
        </w:rPr>
        <w:t>ЗАПРОСЕ КОТИРОВОК</w:t>
      </w:r>
      <w:r w:rsidR="00C95CD5">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4A5C6D">
        <w:rPr>
          <w:rFonts w:ascii="GHEA Grapalat" w:hAnsi="GHEA Grapalat"/>
        </w:rPr>
        <w:t>представляет</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7D1008" w:rsidRPr="009A73EA">
        <w:rPr>
          <w:rFonts w:ascii="GHEA Grapalat" w:hAnsi="GHEA Grapalat"/>
        </w:rPr>
        <w:br w:type="page"/>
      </w:r>
    </w:p>
    <w:p w:rsidR="00923711" w:rsidRDefault="00923711">
      <w:pPr>
        <w:rPr>
          <w:rFonts w:ascii="GHEA Grapalat" w:hAnsi="GHEA Grapalat"/>
        </w:rPr>
      </w:pP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00053E" w:rsidRPr="00BE2CE9" w:rsidRDefault="0000053E" w:rsidP="0000053E">
      <w:pPr>
        <w:spacing w:line="360" w:lineRule="auto"/>
        <w:jc w:val="right"/>
        <w:rPr>
          <w:rFonts w:ascii="GHEA Grapalat" w:hAnsi="GHEA Grapalat"/>
          <w:b/>
          <w:color w:val="000000"/>
          <w:sz w:val="20"/>
          <w:szCs w:val="20"/>
        </w:rPr>
      </w:pPr>
      <w:r w:rsidRPr="00BE2CE9">
        <w:rPr>
          <w:rFonts w:ascii="GHEA Grapalat" w:hAnsi="GHEA Grapalat"/>
          <w:b/>
          <w:sz w:val="20"/>
          <w:szCs w:val="20"/>
        </w:rPr>
        <w:t xml:space="preserve">к Приглашению </w:t>
      </w:r>
      <w:r w:rsidRPr="00BE2CE9">
        <w:rPr>
          <w:rFonts w:ascii="GHEA Grapalat" w:hAnsi="GHEA Grapalat"/>
          <w:i/>
          <w:sz w:val="20"/>
          <w:szCs w:val="20"/>
          <w:lang w:val="af-ZA"/>
        </w:rPr>
        <w:t>О ЗАПРОСЕ КОТИРОВОК</w:t>
      </w:r>
      <w:r w:rsidRPr="00BE2CE9">
        <w:rPr>
          <w:rFonts w:ascii="GHEA Grapalat" w:hAnsi="GHEA Grapalat"/>
          <w:b/>
          <w:color w:val="000000"/>
          <w:sz w:val="20"/>
          <w:szCs w:val="20"/>
        </w:rPr>
        <w:t xml:space="preserve"> </w:t>
      </w:r>
    </w:p>
    <w:p w:rsidR="0000053E" w:rsidRPr="00C129E0" w:rsidRDefault="0000053E" w:rsidP="0000053E">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i/>
          <w:lang w:val="en-US"/>
        </w:rPr>
        <w:t>YHGHADTH</w:t>
      </w:r>
      <w:r w:rsidRPr="009044F1">
        <w:rPr>
          <w:rFonts w:ascii="GHEA Grapalat" w:hAnsi="GHEA Grapalat"/>
        </w:rPr>
        <w:t xml:space="preserve"> </w:t>
      </w:r>
      <w:r w:rsidRPr="007B2FC7">
        <w:rPr>
          <w:rFonts w:ascii="GHEA Grapalat" w:hAnsi="GHEA Grapalat"/>
          <w:i/>
        </w:rPr>
        <w:t>-</w:t>
      </w:r>
      <w:r w:rsidRPr="00ED3BA4">
        <w:rPr>
          <w:rFonts w:ascii="GHEA Grapalat" w:hAnsi="GHEA Grapalat"/>
          <w:i/>
        </w:rPr>
        <w:t>GHAPDzB</w:t>
      </w:r>
      <w:r w:rsidRPr="004775ED">
        <w:rPr>
          <w:rFonts w:ascii="GHEA Grapalat" w:hAnsi="GHEA Grapalat"/>
          <w:i/>
        </w:rPr>
        <w:t xml:space="preserve"> </w:t>
      </w:r>
      <w:r w:rsidR="00946DAF">
        <w:rPr>
          <w:rFonts w:ascii="GHEA Grapalat" w:hAnsi="GHEA Grapalat"/>
          <w:i/>
        </w:rPr>
        <w:t>–</w:t>
      </w:r>
      <w:r w:rsidRPr="007B2FC7">
        <w:rPr>
          <w:rFonts w:ascii="GHEA Grapalat" w:hAnsi="GHEA Grapalat"/>
          <w:i/>
        </w:rPr>
        <w:t xml:space="preserve"> </w:t>
      </w:r>
      <w:r w:rsidR="00946DAF" w:rsidRPr="00395C14">
        <w:rPr>
          <w:rFonts w:ascii="GHEA Grapalat" w:hAnsi="GHEA Grapalat"/>
          <w:i/>
        </w:rPr>
        <w:t>23/</w:t>
      </w:r>
      <w:r w:rsidR="000E3E72" w:rsidRPr="00C129E0">
        <w:rPr>
          <w:rFonts w:ascii="GHEA Grapalat" w:hAnsi="GHEA Grapalat"/>
          <w:i/>
        </w:rPr>
        <w:t>11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00053E" w:rsidRPr="000E3E72" w:rsidRDefault="00D043C1" w:rsidP="0000053E">
      <w:pPr>
        <w:spacing w:line="360" w:lineRule="auto"/>
        <w:rPr>
          <w:rFonts w:ascii="GHEA Grapalat" w:hAnsi="GHEA Grapalat"/>
          <w:b/>
          <w:color w:val="000000"/>
          <w:sz w:val="20"/>
          <w:szCs w:val="20"/>
        </w:rPr>
      </w:pPr>
      <w:r w:rsidRPr="009044F1">
        <w:rPr>
          <w:rFonts w:ascii="GHEA Grapalat" w:hAnsi="GHEA Grapalat"/>
        </w:rPr>
        <w:t xml:space="preserve">рамках </w:t>
      </w:r>
      <w:r w:rsidR="0000053E" w:rsidRPr="00BE2CE9">
        <w:rPr>
          <w:rFonts w:ascii="GHEA Grapalat" w:hAnsi="GHEA Grapalat"/>
          <w:i/>
          <w:sz w:val="20"/>
          <w:szCs w:val="20"/>
          <w:lang w:val="af-ZA"/>
        </w:rPr>
        <w:t>О ЗАПРОСЕ КОТИРОВОК</w:t>
      </w:r>
      <w:r w:rsidR="0000053E" w:rsidRPr="00BE2CE9">
        <w:rPr>
          <w:rFonts w:ascii="GHEA Grapalat" w:hAnsi="GHEA Grapalat"/>
          <w:b/>
          <w:color w:val="000000"/>
          <w:sz w:val="20"/>
          <w:szCs w:val="20"/>
        </w:rPr>
        <w:t xml:space="preserve"> </w:t>
      </w:r>
      <w:r w:rsidRPr="009044F1">
        <w:rPr>
          <w:rFonts w:ascii="GHEA Grapalat" w:hAnsi="GHEA Grapalat"/>
        </w:rPr>
        <w:t xml:space="preserve">под кодом </w:t>
      </w:r>
      <w:r w:rsidR="0000053E">
        <w:rPr>
          <w:rFonts w:ascii="GHEA Grapalat" w:hAnsi="GHEA Grapalat"/>
          <w:i/>
          <w:lang w:val="en-US"/>
        </w:rPr>
        <w:t>YHGHADTH</w:t>
      </w:r>
      <w:r w:rsidR="0000053E" w:rsidRPr="009044F1">
        <w:rPr>
          <w:rFonts w:ascii="GHEA Grapalat" w:hAnsi="GHEA Grapalat"/>
        </w:rPr>
        <w:t xml:space="preserve"> </w:t>
      </w:r>
      <w:r w:rsidR="0000053E" w:rsidRPr="007B2FC7">
        <w:rPr>
          <w:rFonts w:ascii="GHEA Grapalat" w:hAnsi="GHEA Grapalat"/>
          <w:i/>
        </w:rPr>
        <w:t>-</w:t>
      </w:r>
      <w:r w:rsidR="0000053E" w:rsidRPr="00ED3BA4">
        <w:rPr>
          <w:rFonts w:ascii="GHEA Grapalat" w:hAnsi="GHEA Grapalat"/>
          <w:i/>
        </w:rPr>
        <w:t>GHAPDzB</w:t>
      </w:r>
      <w:r w:rsidR="0000053E" w:rsidRPr="004775ED">
        <w:rPr>
          <w:rFonts w:ascii="GHEA Grapalat" w:hAnsi="GHEA Grapalat"/>
          <w:i/>
        </w:rPr>
        <w:t xml:space="preserve"> </w:t>
      </w:r>
      <w:r w:rsidR="00946DAF">
        <w:rPr>
          <w:rFonts w:ascii="GHEA Grapalat" w:hAnsi="GHEA Grapalat"/>
          <w:i/>
        </w:rPr>
        <w:t>–</w:t>
      </w:r>
      <w:r w:rsidR="0000053E" w:rsidRPr="007B2FC7">
        <w:rPr>
          <w:rFonts w:ascii="GHEA Grapalat" w:hAnsi="GHEA Grapalat"/>
          <w:i/>
        </w:rPr>
        <w:t xml:space="preserve"> </w:t>
      </w:r>
      <w:r w:rsidR="00946DAF" w:rsidRPr="00946DAF">
        <w:rPr>
          <w:rFonts w:ascii="GHEA Grapalat" w:hAnsi="GHEA Grapalat"/>
          <w:i/>
        </w:rPr>
        <w:t>23/</w:t>
      </w:r>
      <w:r w:rsidR="000E3E72" w:rsidRPr="000E3E72">
        <w:rPr>
          <w:rFonts w:ascii="GHEA Grapalat" w:hAnsi="GHEA Grapalat"/>
          <w:i/>
        </w:rPr>
        <w:t>11</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00053E" w:rsidRPr="00BE2CE9" w:rsidRDefault="0000053E" w:rsidP="0000053E">
      <w:pPr>
        <w:spacing w:line="360" w:lineRule="auto"/>
        <w:jc w:val="right"/>
        <w:rPr>
          <w:rFonts w:ascii="GHEA Grapalat" w:hAnsi="GHEA Grapalat"/>
          <w:b/>
          <w:color w:val="000000"/>
          <w:sz w:val="20"/>
          <w:szCs w:val="20"/>
        </w:rPr>
      </w:pPr>
      <w:r w:rsidRPr="00BE2CE9">
        <w:rPr>
          <w:rFonts w:ascii="GHEA Grapalat" w:hAnsi="GHEA Grapalat"/>
          <w:b/>
          <w:sz w:val="20"/>
          <w:szCs w:val="20"/>
        </w:rPr>
        <w:t xml:space="preserve">к Приглашению </w:t>
      </w:r>
      <w:r w:rsidRPr="00BE2CE9">
        <w:rPr>
          <w:rFonts w:ascii="GHEA Grapalat" w:hAnsi="GHEA Grapalat"/>
          <w:i/>
          <w:sz w:val="20"/>
          <w:szCs w:val="20"/>
          <w:lang w:val="af-ZA"/>
        </w:rPr>
        <w:t>О ЗАПРОСЕ КОТИРОВОК</w:t>
      </w:r>
      <w:r w:rsidRPr="00BE2CE9">
        <w:rPr>
          <w:rFonts w:ascii="GHEA Grapalat" w:hAnsi="GHEA Grapalat"/>
          <w:b/>
          <w:color w:val="000000"/>
          <w:sz w:val="20"/>
          <w:szCs w:val="20"/>
        </w:rPr>
        <w:t xml:space="preserve"> </w:t>
      </w:r>
    </w:p>
    <w:p w:rsidR="0000053E" w:rsidRPr="00C129E0" w:rsidRDefault="0000053E" w:rsidP="0000053E">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i/>
          <w:lang w:val="en-US"/>
        </w:rPr>
        <w:t>YHGHADTH</w:t>
      </w:r>
      <w:r w:rsidRPr="009044F1">
        <w:rPr>
          <w:rFonts w:ascii="GHEA Grapalat" w:hAnsi="GHEA Grapalat"/>
        </w:rPr>
        <w:t xml:space="preserve"> </w:t>
      </w:r>
      <w:r w:rsidRPr="007B2FC7">
        <w:rPr>
          <w:rFonts w:ascii="GHEA Grapalat" w:hAnsi="GHEA Grapalat"/>
          <w:i/>
        </w:rPr>
        <w:t>-</w:t>
      </w:r>
      <w:r w:rsidRPr="00ED3BA4">
        <w:rPr>
          <w:rFonts w:ascii="GHEA Grapalat" w:hAnsi="GHEA Grapalat"/>
          <w:i/>
        </w:rPr>
        <w:t>GHAPDzB</w:t>
      </w:r>
      <w:r w:rsidRPr="004775ED">
        <w:rPr>
          <w:rFonts w:ascii="GHEA Grapalat" w:hAnsi="GHEA Grapalat"/>
          <w:i/>
        </w:rPr>
        <w:t xml:space="preserve"> </w:t>
      </w:r>
      <w:r w:rsidR="00946DAF">
        <w:rPr>
          <w:rFonts w:ascii="GHEA Grapalat" w:hAnsi="GHEA Grapalat"/>
          <w:i/>
        </w:rPr>
        <w:t>–</w:t>
      </w:r>
      <w:r w:rsidRPr="007B2FC7">
        <w:rPr>
          <w:rFonts w:ascii="GHEA Grapalat" w:hAnsi="GHEA Grapalat"/>
          <w:i/>
        </w:rPr>
        <w:t xml:space="preserve"> </w:t>
      </w:r>
      <w:r w:rsidR="00946DAF" w:rsidRPr="00395C14">
        <w:rPr>
          <w:rFonts w:ascii="GHEA Grapalat" w:hAnsi="GHEA Grapalat"/>
          <w:i/>
        </w:rPr>
        <w:t>23/</w:t>
      </w:r>
      <w:r w:rsidR="000E3E72" w:rsidRPr="00C129E0">
        <w:rPr>
          <w:rFonts w:ascii="GHEA Grapalat" w:hAnsi="GHEA Grapalat"/>
          <w:i/>
        </w:rPr>
        <w:t>11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F016A2" w:rsidRPr="00FD1EE4" w:rsidRDefault="00F016A2" w:rsidP="007B2FC7">
            <w:pPr>
              <w:spacing w:before="240" w:after="240"/>
              <w:ind w:left="993" w:hanging="851"/>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B2FC7">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rPr>
          <w:trHeight w:val="1487"/>
        </w:trPr>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rPr>
          <w:trHeight w:val="1361"/>
        </w:trPr>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7B2FC7">
        <w:tc>
          <w:tcPr>
            <w:tcW w:w="2837" w:type="dxa"/>
            <w:shd w:val="clear" w:color="auto" w:fill="D9E2F3"/>
            <w:vAlign w:val="center"/>
          </w:tcPr>
          <w:p w:rsidR="00F016A2" w:rsidRPr="00B047A2"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6"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7B2FC7">
        <w:tc>
          <w:tcPr>
            <w:tcW w:w="297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97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97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97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97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7B2FC7">
        <w:tc>
          <w:tcPr>
            <w:tcW w:w="2943"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943"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943"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943"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7B2FC7">
        <w:trPr>
          <w:trHeight w:val="924"/>
        </w:trPr>
        <w:tc>
          <w:tcPr>
            <w:tcW w:w="9016" w:type="dxa"/>
            <w:gridSpan w:val="2"/>
            <w:vAlign w:val="center"/>
          </w:tcPr>
          <w:p w:rsidR="00F016A2" w:rsidRPr="00FD1EE4" w:rsidRDefault="00283A1B" w:rsidP="007B2FC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7B2FC7">
        <w:trPr>
          <w:trHeight w:val="684"/>
        </w:trPr>
        <w:tc>
          <w:tcPr>
            <w:tcW w:w="4508"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rPr>
          <w:trHeight w:val="1282"/>
        </w:trPr>
        <w:tc>
          <w:tcPr>
            <w:tcW w:w="4508"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283A1B" w:rsidP="007B2FC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283A1B" w:rsidP="007B2FC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7B2FC7">
        <w:tc>
          <w:tcPr>
            <w:tcW w:w="9016" w:type="dxa"/>
            <w:gridSpan w:val="2"/>
            <w:vAlign w:val="center"/>
          </w:tcPr>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7B2FC7">
        <w:tc>
          <w:tcPr>
            <w:tcW w:w="9016" w:type="dxa"/>
            <w:gridSpan w:val="2"/>
            <w:vAlign w:val="center"/>
          </w:tcPr>
          <w:p w:rsidR="00F016A2" w:rsidRPr="00FD1EE4" w:rsidRDefault="00283A1B" w:rsidP="007B2FC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7B2FC7">
        <w:trPr>
          <w:trHeight w:val="924"/>
        </w:trPr>
        <w:tc>
          <w:tcPr>
            <w:tcW w:w="9016" w:type="dxa"/>
            <w:gridSpan w:val="2"/>
            <w:vAlign w:val="center"/>
          </w:tcPr>
          <w:p w:rsidR="00F016A2" w:rsidRPr="00FD1EE4" w:rsidRDefault="00283A1B" w:rsidP="007B2FC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7B2FC7">
        <w:trPr>
          <w:trHeight w:val="684"/>
        </w:trPr>
        <w:tc>
          <w:tcPr>
            <w:tcW w:w="4508"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rPr>
          <w:trHeight w:val="1282"/>
        </w:trPr>
        <w:tc>
          <w:tcPr>
            <w:tcW w:w="4508"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283A1B" w:rsidP="007B2FC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283A1B" w:rsidP="007B2FC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7B2FC7">
        <w:tc>
          <w:tcPr>
            <w:tcW w:w="9016" w:type="dxa"/>
            <w:gridSpan w:val="2"/>
            <w:vAlign w:val="center"/>
          </w:tcPr>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7B2FC7">
        <w:tc>
          <w:tcPr>
            <w:tcW w:w="9016" w:type="dxa"/>
            <w:gridSpan w:val="2"/>
            <w:vAlign w:val="center"/>
          </w:tcPr>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7B2FC7">
        <w:tc>
          <w:tcPr>
            <w:tcW w:w="9016" w:type="dxa"/>
            <w:gridSpan w:val="2"/>
            <w:vAlign w:val="center"/>
          </w:tcPr>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7B2FC7">
        <w:tc>
          <w:tcPr>
            <w:tcW w:w="9016" w:type="dxa"/>
            <w:gridSpan w:val="2"/>
            <w:vAlign w:val="center"/>
          </w:tcPr>
          <w:p w:rsidR="00F016A2" w:rsidRPr="00FD1EE4" w:rsidRDefault="00283A1B" w:rsidP="007B2FC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283A1B" w:rsidP="007B2FC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283A1B" w:rsidP="007B2FC7">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rsidR="00F016A2" w:rsidRPr="005600B4" w:rsidRDefault="00283A1B" w:rsidP="007B2FC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283A1B" w:rsidP="007B2FC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7"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7B2FC7">
        <w:trPr>
          <w:trHeight w:val="853"/>
        </w:trPr>
        <w:tc>
          <w:tcPr>
            <w:tcW w:w="2835" w:type="dxa"/>
            <w:vMerge w:val="restart"/>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rPr>
          <w:trHeight w:val="850"/>
        </w:trPr>
        <w:tc>
          <w:tcPr>
            <w:tcW w:w="2835" w:type="dxa"/>
            <w:vMerge/>
            <w:shd w:val="clear" w:color="auto" w:fill="D9E2F3"/>
            <w:vAlign w:val="center"/>
          </w:tcPr>
          <w:p w:rsidR="00F016A2" w:rsidRPr="00FD1EE4" w:rsidRDefault="00F016A2" w:rsidP="007B2FC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rPr>
          <w:trHeight w:val="850"/>
        </w:trPr>
        <w:tc>
          <w:tcPr>
            <w:tcW w:w="2835" w:type="dxa"/>
            <w:vMerge/>
            <w:shd w:val="clear" w:color="auto" w:fill="D9E2F3"/>
            <w:vAlign w:val="center"/>
          </w:tcPr>
          <w:p w:rsidR="00F016A2" w:rsidRPr="00FD1EE4" w:rsidRDefault="00F016A2" w:rsidP="007B2FC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rPr>
          <w:trHeight w:val="850"/>
        </w:trPr>
        <w:tc>
          <w:tcPr>
            <w:tcW w:w="2835" w:type="dxa"/>
            <w:vMerge/>
            <w:shd w:val="clear" w:color="auto" w:fill="D9E2F3"/>
            <w:vAlign w:val="center"/>
          </w:tcPr>
          <w:p w:rsidR="00F016A2" w:rsidRPr="00FD1EE4" w:rsidRDefault="00F016A2" w:rsidP="007B2FC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rPr>
          <w:trHeight w:val="850"/>
        </w:trPr>
        <w:tc>
          <w:tcPr>
            <w:tcW w:w="2835" w:type="dxa"/>
            <w:vMerge/>
            <w:shd w:val="clear" w:color="auto" w:fill="D9E2F3"/>
            <w:vAlign w:val="center"/>
          </w:tcPr>
          <w:p w:rsidR="00F016A2" w:rsidRPr="00FD1EE4" w:rsidRDefault="00F016A2" w:rsidP="007B2FC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B2FC7">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r w:rsidR="00F016A2" w:rsidRPr="00FD1EE4" w:rsidTr="007B2FC7">
        <w:tc>
          <w:tcPr>
            <w:tcW w:w="2835" w:type="dxa"/>
            <w:shd w:val="clear" w:color="auto" w:fill="D9E2F3"/>
            <w:vAlign w:val="center"/>
          </w:tcPr>
          <w:p w:rsidR="00F016A2" w:rsidRPr="00FD1EE4" w:rsidRDefault="00F016A2" w:rsidP="007B2FC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7B2FC7">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016A2" w:rsidRPr="00FD1EE4" w:rsidTr="007B2FC7">
        <w:tc>
          <w:tcPr>
            <w:tcW w:w="9016" w:type="dxa"/>
            <w:shd w:val="clear" w:color="auto" w:fill="DBE5F1" w:themeFill="accent1" w:themeFillTint="33"/>
          </w:tcPr>
          <w:p w:rsidR="00F016A2" w:rsidRPr="00FD1EE4" w:rsidRDefault="00F016A2" w:rsidP="007B2F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7B2FC7">
        <w:trPr>
          <w:trHeight w:val="10187"/>
        </w:trPr>
        <w:tc>
          <w:tcPr>
            <w:tcW w:w="9016" w:type="dxa"/>
          </w:tcPr>
          <w:p w:rsidR="00F016A2" w:rsidRPr="00FD1EE4" w:rsidRDefault="00F016A2" w:rsidP="007B2FC7">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 xml:space="preserve">8) в подразделе"Контактные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eastAsia="GHEA Grapalat" w:hAnsi="GHEA Grapalat" w:cs="GHEA Grapalat"/>
        </w:rPr>
        <w:t>"</w:t>
      </w:r>
      <w:r w:rsidRPr="000306ED">
        <w:rPr>
          <w:rFonts w:ascii="GHEA Grapalat" w:hAnsi="GHEA Grapalat"/>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00053E" w:rsidRPr="00BE2CE9" w:rsidRDefault="0000053E" w:rsidP="0000053E">
      <w:pPr>
        <w:spacing w:line="360" w:lineRule="auto"/>
        <w:jc w:val="right"/>
        <w:rPr>
          <w:rFonts w:ascii="GHEA Grapalat" w:hAnsi="GHEA Grapalat"/>
          <w:b/>
          <w:color w:val="000000"/>
          <w:sz w:val="20"/>
          <w:szCs w:val="20"/>
        </w:rPr>
      </w:pPr>
      <w:r w:rsidRPr="00BE2CE9">
        <w:rPr>
          <w:rFonts w:ascii="GHEA Grapalat" w:hAnsi="GHEA Grapalat"/>
          <w:b/>
          <w:sz w:val="20"/>
          <w:szCs w:val="20"/>
        </w:rPr>
        <w:t xml:space="preserve">к Приглашению </w:t>
      </w:r>
      <w:r w:rsidRPr="00BE2CE9">
        <w:rPr>
          <w:rFonts w:ascii="GHEA Grapalat" w:hAnsi="GHEA Grapalat"/>
          <w:i/>
          <w:sz w:val="20"/>
          <w:szCs w:val="20"/>
          <w:lang w:val="af-ZA"/>
        </w:rPr>
        <w:t>О ЗАПРОСЕ КОТИРОВОК</w:t>
      </w:r>
      <w:r w:rsidRPr="00BE2CE9">
        <w:rPr>
          <w:rFonts w:ascii="GHEA Grapalat" w:hAnsi="GHEA Grapalat"/>
          <w:b/>
          <w:color w:val="000000"/>
          <w:sz w:val="20"/>
          <w:szCs w:val="20"/>
        </w:rPr>
        <w:t xml:space="preserve"> </w:t>
      </w:r>
    </w:p>
    <w:p w:rsidR="0000053E" w:rsidRPr="00C129E0" w:rsidRDefault="0000053E" w:rsidP="0000053E">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i/>
          <w:lang w:val="en-US"/>
        </w:rPr>
        <w:t>YHGHADTH</w:t>
      </w:r>
      <w:r w:rsidRPr="009044F1">
        <w:rPr>
          <w:rFonts w:ascii="GHEA Grapalat" w:hAnsi="GHEA Grapalat"/>
        </w:rPr>
        <w:t xml:space="preserve"> </w:t>
      </w:r>
      <w:r w:rsidRPr="007B2FC7">
        <w:rPr>
          <w:rFonts w:ascii="GHEA Grapalat" w:hAnsi="GHEA Grapalat"/>
          <w:i/>
        </w:rPr>
        <w:t>-</w:t>
      </w:r>
      <w:r w:rsidRPr="00ED3BA4">
        <w:rPr>
          <w:rFonts w:ascii="GHEA Grapalat" w:hAnsi="GHEA Grapalat"/>
          <w:i/>
        </w:rPr>
        <w:t>GHAPDzB</w:t>
      </w:r>
      <w:r w:rsidRPr="004775ED">
        <w:rPr>
          <w:rFonts w:ascii="GHEA Grapalat" w:hAnsi="GHEA Grapalat"/>
          <w:i/>
        </w:rPr>
        <w:t xml:space="preserve"> </w:t>
      </w:r>
      <w:r w:rsidR="00946DAF">
        <w:rPr>
          <w:rFonts w:ascii="GHEA Grapalat" w:hAnsi="GHEA Grapalat"/>
          <w:i/>
        </w:rPr>
        <w:t>–</w:t>
      </w:r>
      <w:r w:rsidRPr="007B2FC7">
        <w:rPr>
          <w:rFonts w:ascii="GHEA Grapalat" w:hAnsi="GHEA Grapalat"/>
          <w:i/>
        </w:rPr>
        <w:t xml:space="preserve"> </w:t>
      </w:r>
      <w:r w:rsidR="00946DAF" w:rsidRPr="00395C14">
        <w:rPr>
          <w:rFonts w:ascii="GHEA Grapalat" w:hAnsi="GHEA Grapalat"/>
          <w:i/>
        </w:rPr>
        <w:t>23/</w:t>
      </w:r>
      <w:r w:rsidR="00AF2C56" w:rsidRPr="00331E55">
        <w:rPr>
          <w:rFonts w:ascii="GHEA Grapalat" w:hAnsi="GHEA Grapalat"/>
          <w:i/>
        </w:rPr>
        <w:t>1</w:t>
      </w:r>
      <w:r w:rsidR="000E3E72" w:rsidRPr="00C129E0">
        <w:rPr>
          <w:rFonts w:ascii="GHEA Grapalat" w:hAnsi="GHEA Grapalat"/>
          <w:i/>
        </w:rPr>
        <w:t>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E3E72"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0053E" w:rsidRPr="00BE2CE9">
        <w:rPr>
          <w:rFonts w:ascii="GHEA Grapalat" w:hAnsi="GHEA Grapalat"/>
          <w:i/>
          <w:sz w:val="20"/>
          <w:szCs w:val="20"/>
          <w:lang w:val="af-ZA"/>
        </w:rPr>
        <w:t>О ЗАПРОСЕ КОТИРОВОК</w:t>
      </w:r>
      <w:r w:rsidR="0000053E" w:rsidRPr="00BE2CE9">
        <w:rPr>
          <w:rFonts w:ascii="GHEA Grapalat" w:hAnsi="GHEA Grapalat"/>
          <w:b/>
          <w:color w:val="000000"/>
          <w:sz w:val="20"/>
          <w:szCs w:val="20"/>
        </w:rPr>
        <w:t xml:space="preserve"> </w:t>
      </w:r>
      <w:r w:rsidRPr="005744FC">
        <w:rPr>
          <w:rFonts w:ascii="GHEA Grapalat" w:hAnsi="GHEA Grapalat"/>
          <w:spacing w:val="-6"/>
        </w:rPr>
        <w:t xml:space="preserve">под кодом </w:t>
      </w:r>
      <w:r w:rsidR="0000053E">
        <w:rPr>
          <w:rFonts w:ascii="GHEA Grapalat" w:hAnsi="GHEA Grapalat"/>
          <w:i/>
          <w:lang w:val="en-US"/>
        </w:rPr>
        <w:t>YHGHADTH</w:t>
      </w:r>
      <w:r w:rsidR="0000053E" w:rsidRPr="009044F1">
        <w:rPr>
          <w:rFonts w:ascii="GHEA Grapalat" w:hAnsi="GHEA Grapalat"/>
        </w:rPr>
        <w:t xml:space="preserve"> </w:t>
      </w:r>
      <w:r w:rsidR="0000053E" w:rsidRPr="007B2FC7">
        <w:rPr>
          <w:rFonts w:ascii="GHEA Grapalat" w:hAnsi="GHEA Grapalat"/>
          <w:i/>
        </w:rPr>
        <w:t>-</w:t>
      </w:r>
      <w:r w:rsidR="0000053E" w:rsidRPr="00ED3BA4">
        <w:rPr>
          <w:rFonts w:ascii="GHEA Grapalat" w:hAnsi="GHEA Grapalat"/>
          <w:i/>
        </w:rPr>
        <w:t>GHAPDzB</w:t>
      </w:r>
      <w:r w:rsidR="0000053E" w:rsidRPr="004775ED">
        <w:rPr>
          <w:rFonts w:ascii="GHEA Grapalat" w:hAnsi="GHEA Grapalat"/>
          <w:i/>
        </w:rPr>
        <w:t xml:space="preserve"> </w:t>
      </w:r>
      <w:r w:rsidR="00946DAF">
        <w:rPr>
          <w:rFonts w:ascii="GHEA Grapalat" w:hAnsi="GHEA Grapalat"/>
          <w:i/>
        </w:rPr>
        <w:t>–</w:t>
      </w:r>
      <w:r w:rsidR="0000053E" w:rsidRPr="007B2FC7">
        <w:rPr>
          <w:rFonts w:ascii="GHEA Grapalat" w:hAnsi="GHEA Grapalat"/>
          <w:i/>
        </w:rPr>
        <w:t xml:space="preserve"> </w:t>
      </w:r>
      <w:r w:rsidR="00946DAF" w:rsidRPr="00946DAF">
        <w:rPr>
          <w:rFonts w:ascii="GHEA Grapalat" w:hAnsi="GHEA Grapalat"/>
          <w:i/>
        </w:rPr>
        <w:t>23/</w:t>
      </w:r>
      <w:r w:rsidR="00AF2C56" w:rsidRPr="00AF2C56">
        <w:rPr>
          <w:rFonts w:ascii="GHEA Grapalat" w:hAnsi="GHEA Grapalat"/>
          <w:i/>
        </w:rPr>
        <w:t>1</w:t>
      </w:r>
      <w:r w:rsidR="000E3E72" w:rsidRPr="000E3E72">
        <w:rPr>
          <w:rFonts w:ascii="GHEA Grapalat" w:hAnsi="GHEA Grapalat"/>
          <w:i/>
        </w:rPr>
        <w:t>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946DAF"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46DAF" w:rsidRPr="005744FC" w:rsidRDefault="00946DAF" w:rsidP="00B46D58">
            <w:pPr>
              <w:widowControl w:val="0"/>
              <w:jc w:val="center"/>
              <w:rPr>
                <w:rFonts w:ascii="GHEA Grapalat" w:hAnsi="GHEA Grapalat"/>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46DAF" w:rsidRPr="005744FC" w:rsidRDefault="00946DAF" w:rsidP="00B46D58">
            <w:pPr>
              <w:widowControl w:val="0"/>
              <w:rPr>
                <w:rFonts w:ascii="GHEA Grapalat" w:hAnsi="GHEA Grapalat"/>
                <w:sz w:val="20"/>
                <w:szCs w:val="20"/>
                <w:u w:val="single"/>
                <w:vertAlign w:val="subscript"/>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46DAF" w:rsidRPr="005744FC" w:rsidRDefault="00946DAF"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46DAF" w:rsidRPr="005744FC" w:rsidRDefault="00946DAF"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46DAF" w:rsidRPr="005744FC" w:rsidRDefault="00946DAF" w:rsidP="00B46D58">
            <w:pPr>
              <w:widowControl w:val="0"/>
              <w:jc w:val="center"/>
              <w:rPr>
                <w:rFonts w:ascii="GHEA Grapalat" w:hAnsi="GHEA Grapalat"/>
                <w:sz w:val="20"/>
                <w:szCs w:val="20"/>
              </w:rPr>
            </w:pPr>
          </w:p>
        </w:tc>
      </w:tr>
      <w:tr w:rsidR="00946DAF"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46DAF" w:rsidRPr="005744FC" w:rsidRDefault="00946DAF" w:rsidP="00B46D58">
            <w:pPr>
              <w:widowControl w:val="0"/>
              <w:jc w:val="center"/>
              <w:rPr>
                <w:rFonts w:ascii="GHEA Grapalat" w:hAnsi="GHEA Grapalat"/>
                <w:b/>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46DAF" w:rsidRPr="005744FC" w:rsidRDefault="00946DAF" w:rsidP="00B46D58">
            <w:pPr>
              <w:widowControl w:val="0"/>
              <w:rPr>
                <w:rFonts w:ascii="GHEA Grapalat" w:hAnsi="GHEA Grapalat"/>
                <w:sz w:val="20"/>
                <w:szCs w:val="20"/>
                <w:u w:val="single"/>
                <w:vertAlign w:val="subscript"/>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46DAF" w:rsidRPr="005744FC" w:rsidRDefault="00946DAF"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46DAF" w:rsidRPr="005744FC" w:rsidRDefault="00946DAF"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46DAF" w:rsidRPr="005744FC" w:rsidRDefault="00946DAF"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CF2692" w:rsidRPr="0005776C" w:rsidRDefault="00CF2692" w:rsidP="0000053E">
      <w:pP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05776C" w:rsidRDefault="00CF2692" w:rsidP="00B46D58">
      <w:pPr>
        <w:widowControl w:val="0"/>
        <w:spacing w:after="160"/>
        <w:ind w:left="567" w:right="565"/>
        <w:jc w:val="center"/>
        <w:rPr>
          <w:rFonts w:ascii="GHEA Grapalat" w:hAnsi="GHEA Grapalat"/>
          <w:b/>
        </w:rPr>
      </w:pPr>
    </w:p>
    <w:p w:rsidR="0000053E" w:rsidRPr="0005776C" w:rsidRDefault="0000053E"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1277D6" w:rsidRPr="00BE2CE9" w:rsidRDefault="001277D6" w:rsidP="001277D6">
      <w:pPr>
        <w:jc w:val="right"/>
        <w:rPr>
          <w:rFonts w:ascii="GHEA Grapalat" w:hAnsi="GHEA Grapalat"/>
          <w:b/>
          <w:color w:val="000000"/>
          <w:sz w:val="20"/>
          <w:szCs w:val="20"/>
        </w:rPr>
      </w:pPr>
      <w:r w:rsidRPr="00BE2CE9">
        <w:rPr>
          <w:rFonts w:ascii="GHEA Grapalat" w:hAnsi="GHEA Grapalat"/>
          <w:b/>
          <w:sz w:val="20"/>
          <w:szCs w:val="20"/>
        </w:rPr>
        <w:t xml:space="preserve">к Приглашению </w:t>
      </w:r>
      <w:r w:rsidRPr="00BE2CE9">
        <w:rPr>
          <w:rFonts w:ascii="GHEA Grapalat" w:hAnsi="GHEA Grapalat"/>
          <w:i/>
          <w:sz w:val="20"/>
          <w:szCs w:val="20"/>
          <w:lang w:val="af-ZA"/>
        </w:rPr>
        <w:t>О ЗАПРОСЕ КОТИРОВОК</w:t>
      </w:r>
      <w:r w:rsidRPr="00BE2CE9">
        <w:rPr>
          <w:rFonts w:ascii="GHEA Grapalat" w:hAnsi="GHEA Grapalat"/>
          <w:b/>
          <w:color w:val="000000"/>
          <w:sz w:val="20"/>
          <w:szCs w:val="20"/>
        </w:rPr>
        <w:t xml:space="preserve"> </w:t>
      </w:r>
    </w:p>
    <w:p w:rsidR="003D2FE2" w:rsidRPr="00C129E0" w:rsidRDefault="003D2FE2" w:rsidP="001277D6">
      <w:pPr>
        <w:widowControl w:val="0"/>
        <w:spacing w:after="160"/>
        <w:jc w:val="right"/>
        <w:rPr>
          <w:rFonts w:ascii="GHEA Grapalat" w:hAnsi="GHEA Grapalat"/>
          <w:b/>
          <w:sz w:val="22"/>
          <w:szCs w:val="22"/>
        </w:rPr>
      </w:pPr>
      <w:r w:rsidRPr="00B138F3">
        <w:rPr>
          <w:rFonts w:ascii="GHEA Grapalat" w:hAnsi="GHEA Grapalat"/>
          <w:i/>
          <w:sz w:val="22"/>
          <w:szCs w:val="22"/>
        </w:rPr>
        <w:t xml:space="preserve">под кодом </w:t>
      </w:r>
      <w:r w:rsidR="001277D6">
        <w:rPr>
          <w:rFonts w:ascii="GHEA Grapalat" w:hAnsi="GHEA Grapalat"/>
          <w:i/>
          <w:lang w:val="en-US"/>
        </w:rPr>
        <w:t>YHGHADTH</w:t>
      </w:r>
      <w:r w:rsidR="001277D6" w:rsidRPr="009044F1">
        <w:rPr>
          <w:rFonts w:ascii="GHEA Grapalat" w:hAnsi="GHEA Grapalat"/>
        </w:rPr>
        <w:t xml:space="preserve"> </w:t>
      </w:r>
      <w:r w:rsidR="001277D6" w:rsidRPr="007B2FC7">
        <w:rPr>
          <w:rFonts w:ascii="GHEA Grapalat" w:hAnsi="GHEA Grapalat"/>
          <w:i/>
        </w:rPr>
        <w:t>-</w:t>
      </w:r>
      <w:r w:rsidR="001277D6" w:rsidRPr="00ED3BA4">
        <w:rPr>
          <w:rFonts w:ascii="GHEA Grapalat" w:hAnsi="GHEA Grapalat"/>
          <w:i/>
        </w:rPr>
        <w:t>GHAPDzB</w:t>
      </w:r>
      <w:r w:rsidR="001277D6" w:rsidRPr="004775ED">
        <w:rPr>
          <w:rFonts w:ascii="GHEA Grapalat" w:hAnsi="GHEA Grapalat"/>
          <w:i/>
        </w:rPr>
        <w:t xml:space="preserve"> </w:t>
      </w:r>
      <w:r w:rsidR="00946DAF">
        <w:rPr>
          <w:rFonts w:ascii="GHEA Grapalat" w:hAnsi="GHEA Grapalat"/>
          <w:i/>
        </w:rPr>
        <w:t>–</w:t>
      </w:r>
      <w:r w:rsidR="001277D6" w:rsidRPr="007B2FC7">
        <w:rPr>
          <w:rFonts w:ascii="GHEA Grapalat" w:hAnsi="GHEA Grapalat"/>
          <w:i/>
        </w:rPr>
        <w:t xml:space="preserve"> </w:t>
      </w:r>
      <w:r w:rsidR="00946DAF" w:rsidRPr="00395C14">
        <w:rPr>
          <w:rFonts w:ascii="GHEA Grapalat" w:hAnsi="GHEA Grapalat"/>
          <w:i/>
        </w:rPr>
        <w:t>23/</w:t>
      </w:r>
      <w:r w:rsidR="00AF2C56" w:rsidRPr="00331E55">
        <w:rPr>
          <w:rFonts w:ascii="GHEA Grapalat" w:hAnsi="GHEA Grapalat"/>
          <w:i/>
        </w:rPr>
        <w:t>1</w:t>
      </w:r>
      <w:r w:rsidR="000E3E72" w:rsidRPr="00C129E0">
        <w:rPr>
          <w:rFonts w:ascii="GHEA Grapalat" w:hAnsi="GHEA Grapalat"/>
          <w:i/>
        </w:rPr>
        <w:t>1</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1277D6" w:rsidRPr="00BE2CE9" w:rsidRDefault="003D2FE2" w:rsidP="001277D6">
      <w:pPr>
        <w:widowControl w:val="0"/>
        <w:tabs>
          <w:tab w:val="left" w:pos="1134"/>
        </w:tabs>
        <w:ind w:firstLine="567"/>
        <w:jc w:val="both"/>
        <w:rPr>
          <w:rFonts w:ascii="GHEA Grapalat" w:hAnsi="GHEA Grapalat"/>
          <w:sz w:val="20"/>
          <w:szCs w:val="20"/>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 _</w:t>
      </w:r>
      <w:r w:rsidR="001277D6" w:rsidRPr="001277D6">
        <w:rPr>
          <w:rFonts w:ascii="Arial" w:hAnsi="Arial"/>
          <w:sz w:val="20"/>
          <w:szCs w:val="20"/>
        </w:rPr>
        <w:t xml:space="preserve"> </w:t>
      </w:r>
      <w:r w:rsidR="001277D6" w:rsidRPr="00BE2CE9">
        <w:rPr>
          <w:rFonts w:ascii="Arial" w:hAnsi="Arial"/>
          <w:sz w:val="20"/>
          <w:szCs w:val="20"/>
        </w:rPr>
        <w:t>ОНТО</w:t>
      </w:r>
      <w:r w:rsidR="001277D6" w:rsidRPr="00BE2CE9">
        <w:rPr>
          <w:rFonts w:ascii="Trebuchet MS" w:hAnsi="Trebuchet MS"/>
          <w:sz w:val="20"/>
          <w:szCs w:val="20"/>
        </w:rPr>
        <w:t xml:space="preserve"> "</w:t>
      </w:r>
      <w:r w:rsidR="001277D6" w:rsidRPr="00BE2CE9">
        <w:rPr>
          <w:rFonts w:ascii="Arial" w:hAnsi="Arial"/>
          <w:sz w:val="20"/>
          <w:szCs w:val="20"/>
        </w:rPr>
        <w:t>Ереванский драматический театр им. Гр. Капланяна</w:t>
      </w:r>
      <w:r w:rsidR="001277D6" w:rsidRPr="00BE2CE9">
        <w:rPr>
          <w:rFonts w:ascii="GHEA Grapalat" w:hAnsi="GHEA Grapalat"/>
          <w:sz w:val="20"/>
          <w:szCs w:val="20"/>
        </w:rPr>
        <w:t xml:space="preserve"> </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pacing w:val="-6"/>
          <w:sz w:val="22"/>
          <w:szCs w:val="22"/>
        </w:rPr>
        <w:t xml:space="preserve">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w:t>
      </w:r>
      <w:r w:rsidR="001277D6" w:rsidRPr="001277D6">
        <w:rPr>
          <w:rFonts w:ascii="GHEA Grapalat" w:hAnsi="GHEA Grapalat"/>
          <w:i/>
        </w:rPr>
        <w:t xml:space="preserve"> </w:t>
      </w:r>
      <w:r w:rsidR="001277D6">
        <w:rPr>
          <w:rFonts w:ascii="GHEA Grapalat" w:hAnsi="GHEA Grapalat"/>
          <w:i/>
          <w:lang w:val="en-US"/>
        </w:rPr>
        <w:t>YHGHADTH</w:t>
      </w:r>
      <w:r w:rsidR="001277D6" w:rsidRPr="009044F1">
        <w:rPr>
          <w:rFonts w:ascii="GHEA Grapalat" w:hAnsi="GHEA Grapalat"/>
        </w:rPr>
        <w:t xml:space="preserve"> </w:t>
      </w:r>
      <w:r w:rsidR="001277D6" w:rsidRPr="007B2FC7">
        <w:rPr>
          <w:rFonts w:ascii="GHEA Grapalat" w:hAnsi="GHEA Grapalat"/>
          <w:i/>
        </w:rPr>
        <w:t>-</w:t>
      </w:r>
      <w:r w:rsidR="001277D6" w:rsidRPr="00ED3BA4">
        <w:rPr>
          <w:rFonts w:ascii="GHEA Grapalat" w:hAnsi="GHEA Grapalat"/>
          <w:i/>
        </w:rPr>
        <w:t>GHAPDzB</w:t>
      </w:r>
      <w:r w:rsidR="001277D6" w:rsidRPr="004775ED">
        <w:rPr>
          <w:rFonts w:ascii="GHEA Grapalat" w:hAnsi="GHEA Grapalat"/>
          <w:i/>
        </w:rPr>
        <w:t xml:space="preserve"> </w:t>
      </w:r>
      <w:r w:rsidR="00946DAF">
        <w:rPr>
          <w:rFonts w:ascii="GHEA Grapalat" w:hAnsi="GHEA Grapalat"/>
          <w:i/>
        </w:rPr>
        <w:t>–</w:t>
      </w:r>
      <w:r w:rsidR="001277D6" w:rsidRPr="007B2FC7">
        <w:rPr>
          <w:rFonts w:ascii="GHEA Grapalat" w:hAnsi="GHEA Grapalat"/>
          <w:i/>
        </w:rPr>
        <w:t xml:space="preserve"> </w:t>
      </w:r>
      <w:r w:rsidR="00946DAF" w:rsidRPr="00946DAF">
        <w:rPr>
          <w:rFonts w:ascii="GHEA Grapalat" w:hAnsi="GHEA Grapalat"/>
          <w:i/>
        </w:rPr>
        <w:t>23/</w:t>
      </w:r>
      <w:r w:rsidR="00AF2C56" w:rsidRPr="00AF2C56">
        <w:rPr>
          <w:rFonts w:ascii="GHEA Grapalat" w:hAnsi="GHEA Grapalat"/>
          <w:i/>
        </w:rPr>
        <w:t>1</w:t>
      </w:r>
      <w:r w:rsidR="000E3E72" w:rsidRPr="000E3E72">
        <w:rPr>
          <w:rFonts w:ascii="GHEA Grapalat" w:hAnsi="GHEA Grapalat"/>
          <w:i/>
        </w:rPr>
        <w:t>1</w:t>
      </w:r>
      <w:r w:rsidRPr="00B138F3">
        <w:rPr>
          <w:rFonts w:ascii="GHEA Grapalat" w:hAnsi="GHEA Grapalat"/>
          <w:sz w:val="22"/>
          <w:szCs w:val="22"/>
        </w:rPr>
        <w:t>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77D6" w:rsidRPr="00BE2CE9" w:rsidRDefault="00C3421C" w:rsidP="001277D6">
            <w:pPr>
              <w:widowControl w:val="0"/>
              <w:tabs>
                <w:tab w:val="left" w:pos="1134"/>
              </w:tabs>
              <w:ind w:firstLine="567"/>
              <w:jc w:val="both"/>
              <w:rPr>
                <w:rFonts w:ascii="GHEA Grapalat" w:hAnsi="GHEA Grapalat"/>
                <w:sz w:val="20"/>
                <w:szCs w:val="20"/>
                <w:lang w:val="en-US"/>
              </w:rPr>
            </w:pPr>
            <w:r w:rsidRPr="00B138F3">
              <w:rPr>
                <w:rFonts w:ascii="GHEA Grapalat" w:hAnsi="GHEA Grapalat"/>
              </w:rPr>
              <w:t>9.</w:t>
            </w:r>
            <w:r w:rsidRPr="00B138F3">
              <w:rPr>
                <w:rFonts w:ascii="GHEA Grapalat" w:hAnsi="GHEA Grapalat"/>
              </w:rPr>
              <w:tab/>
              <w:t>Наименование, или имя, фамилия бенефициара:</w:t>
            </w:r>
            <w:r w:rsidR="001277D6" w:rsidRPr="00BE2CE9">
              <w:rPr>
                <w:rFonts w:ascii="Arial" w:hAnsi="Arial"/>
                <w:sz w:val="20"/>
                <w:szCs w:val="20"/>
              </w:rPr>
              <w:t xml:space="preserve"> ОНТО</w:t>
            </w:r>
            <w:r w:rsidR="001277D6" w:rsidRPr="00BE2CE9">
              <w:rPr>
                <w:rFonts w:ascii="Trebuchet MS" w:hAnsi="Trebuchet MS"/>
                <w:sz w:val="20"/>
                <w:szCs w:val="20"/>
              </w:rPr>
              <w:t xml:space="preserve"> "</w:t>
            </w:r>
            <w:r w:rsidR="001277D6" w:rsidRPr="00BE2CE9">
              <w:rPr>
                <w:rFonts w:ascii="Arial" w:hAnsi="Arial"/>
                <w:sz w:val="20"/>
                <w:szCs w:val="20"/>
              </w:rPr>
              <w:t>Ереванский драматический театр им. Гр. Капланяна</w:t>
            </w:r>
            <w:r w:rsidR="001277D6" w:rsidRPr="00BE2CE9">
              <w:rPr>
                <w:rFonts w:ascii="GHEA Grapalat" w:hAnsi="GHEA Grapalat"/>
                <w:sz w:val="20"/>
                <w:szCs w:val="20"/>
              </w:rPr>
              <w:t xml:space="preserve"> </w:t>
            </w:r>
          </w:p>
          <w:p w:rsidR="00C3421C" w:rsidRPr="00B138F3" w:rsidRDefault="00C3421C" w:rsidP="00DE2AE3">
            <w:pPr>
              <w:widowControl w:val="0"/>
              <w:tabs>
                <w:tab w:val="left" w:pos="855"/>
              </w:tabs>
              <w:spacing w:after="160"/>
              <w:ind w:left="360"/>
              <w:rPr>
                <w:rFonts w:ascii="GHEA Grapalat" w:hAnsi="GHEA Grapalat"/>
              </w:rPr>
            </w:pP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277D6" w:rsidRPr="00BE2CE9">
              <w:rPr>
                <w:rFonts w:ascii="GHEA Grapalat" w:hAnsi="GHEA Grapalat"/>
                <w:sz w:val="20"/>
                <w:szCs w:val="20"/>
              </w:rPr>
              <w:t>:</w:t>
            </w:r>
            <w:r w:rsidR="001277D6" w:rsidRPr="00BE2CE9">
              <w:rPr>
                <w:rFonts w:ascii="GHEA Grapalat" w:hAnsi="GHEA Grapalat" w:cs="Arial"/>
                <w:sz w:val="20"/>
                <w:szCs w:val="20"/>
              </w:rPr>
              <w:t>01505451</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277D6" w:rsidRPr="00BE2CE9">
              <w:rPr>
                <w:rFonts w:ascii="Tahoma" w:hAnsi="Tahoma" w:cs="Tahoma"/>
                <w:color w:val="5C5C5C"/>
                <w:sz w:val="20"/>
                <w:szCs w:val="20"/>
                <w:shd w:val="clear" w:color="auto" w:fill="FFFFFF"/>
              </w:rPr>
              <w:t xml:space="preserve"> ЗАО "АРМБИЗНЕСБАНК </w:t>
            </w:r>
            <w:r w:rsidR="001277D6" w:rsidRPr="00BE2CE9">
              <w:rPr>
                <w:rFonts w:ascii="Tahoma" w:hAnsi="Tahoma" w:cs="Tahoma"/>
                <w:color w:val="000000"/>
                <w:sz w:val="20"/>
                <w:szCs w:val="20"/>
                <w:shd w:val="clear" w:color="auto" w:fill="FFFFFF"/>
              </w:rPr>
              <w:t>“ Кентрон</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1277D6" w:rsidRPr="00BE2CE9">
              <w:rPr>
                <w:rFonts w:ascii="GHEA Grapalat" w:hAnsi="GHEA Grapalat" w:cs="Arial"/>
                <w:sz w:val="20"/>
                <w:szCs w:val="20"/>
              </w:rPr>
              <w:t>1150008915600100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1277D6" w:rsidRPr="00BE2CE9" w:rsidRDefault="000A214C" w:rsidP="001277D6">
      <w:pPr>
        <w:jc w:val="right"/>
        <w:rPr>
          <w:rFonts w:ascii="GHEA Grapalat" w:hAnsi="GHEA Grapalat"/>
          <w:b/>
          <w:color w:val="000000"/>
          <w:sz w:val="20"/>
          <w:szCs w:val="20"/>
        </w:rPr>
      </w:pPr>
      <w:r w:rsidRPr="00B138F3">
        <w:rPr>
          <w:rFonts w:ascii="GHEA Grapalat" w:hAnsi="GHEA Grapalat"/>
          <w:i/>
        </w:rPr>
        <w:t xml:space="preserve">к </w:t>
      </w:r>
      <w:r w:rsidR="001277D6" w:rsidRPr="00BE2CE9">
        <w:rPr>
          <w:rFonts w:ascii="GHEA Grapalat" w:hAnsi="GHEA Grapalat"/>
          <w:b/>
          <w:sz w:val="20"/>
          <w:szCs w:val="20"/>
        </w:rPr>
        <w:t xml:space="preserve">Приглашению </w:t>
      </w:r>
      <w:r w:rsidR="001277D6" w:rsidRPr="00BE2CE9">
        <w:rPr>
          <w:rFonts w:ascii="GHEA Grapalat" w:hAnsi="GHEA Grapalat"/>
          <w:i/>
          <w:sz w:val="20"/>
          <w:szCs w:val="20"/>
          <w:lang w:val="af-ZA"/>
        </w:rPr>
        <w:t>О ЗАПРОСЕ КОТИРОВОК</w:t>
      </w:r>
      <w:r w:rsidR="001277D6" w:rsidRPr="00BE2CE9">
        <w:rPr>
          <w:rFonts w:ascii="GHEA Grapalat" w:hAnsi="GHEA Grapalat"/>
          <w:b/>
          <w:color w:val="000000"/>
          <w:sz w:val="20"/>
          <w:szCs w:val="20"/>
        </w:rPr>
        <w:t xml:space="preserve"> </w:t>
      </w:r>
    </w:p>
    <w:p w:rsidR="001277D6" w:rsidRPr="00C129E0" w:rsidRDefault="000A214C" w:rsidP="001277D6">
      <w:pPr>
        <w:widowControl w:val="0"/>
        <w:spacing w:after="160"/>
        <w:jc w:val="right"/>
        <w:rPr>
          <w:rFonts w:ascii="GHEA Grapalat" w:hAnsi="GHEA Grapalat"/>
          <w:b/>
          <w:sz w:val="22"/>
          <w:szCs w:val="22"/>
        </w:rPr>
      </w:pPr>
      <w:r w:rsidRPr="00B138F3">
        <w:rPr>
          <w:rFonts w:ascii="GHEA Grapalat" w:hAnsi="GHEA Grapalat"/>
          <w:i/>
        </w:rPr>
        <w:t xml:space="preserve">под кодом </w:t>
      </w:r>
      <w:r w:rsidR="001277D6">
        <w:rPr>
          <w:rFonts w:ascii="GHEA Grapalat" w:hAnsi="GHEA Grapalat"/>
          <w:i/>
          <w:lang w:val="en-US"/>
        </w:rPr>
        <w:t>YHGHADTH</w:t>
      </w:r>
      <w:r w:rsidR="001277D6" w:rsidRPr="009044F1">
        <w:rPr>
          <w:rFonts w:ascii="GHEA Grapalat" w:hAnsi="GHEA Grapalat"/>
        </w:rPr>
        <w:t xml:space="preserve"> </w:t>
      </w:r>
      <w:r w:rsidR="001277D6" w:rsidRPr="007B2FC7">
        <w:rPr>
          <w:rFonts w:ascii="GHEA Grapalat" w:hAnsi="GHEA Grapalat"/>
          <w:i/>
        </w:rPr>
        <w:t>-</w:t>
      </w:r>
      <w:r w:rsidR="001277D6" w:rsidRPr="00ED3BA4">
        <w:rPr>
          <w:rFonts w:ascii="GHEA Grapalat" w:hAnsi="GHEA Grapalat"/>
          <w:i/>
        </w:rPr>
        <w:t>GHAPDzB</w:t>
      </w:r>
      <w:r w:rsidR="001277D6" w:rsidRPr="004775ED">
        <w:rPr>
          <w:rFonts w:ascii="GHEA Grapalat" w:hAnsi="GHEA Grapalat"/>
          <w:i/>
        </w:rPr>
        <w:t xml:space="preserve"> </w:t>
      </w:r>
      <w:r w:rsidR="00946DAF">
        <w:rPr>
          <w:rFonts w:ascii="GHEA Grapalat" w:hAnsi="GHEA Grapalat"/>
          <w:i/>
        </w:rPr>
        <w:t>–</w:t>
      </w:r>
      <w:r w:rsidR="001277D6" w:rsidRPr="007B2FC7">
        <w:rPr>
          <w:rFonts w:ascii="GHEA Grapalat" w:hAnsi="GHEA Grapalat"/>
          <w:i/>
        </w:rPr>
        <w:t xml:space="preserve"> </w:t>
      </w:r>
      <w:r w:rsidR="00946DAF" w:rsidRPr="00395C14">
        <w:rPr>
          <w:rFonts w:ascii="GHEA Grapalat" w:hAnsi="GHEA Grapalat"/>
          <w:i/>
        </w:rPr>
        <w:t>23/</w:t>
      </w:r>
      <w:r w:rsidR="000E3E72" w:rsidRPr="00C129E0">
        <w:rPr>
          <w:rFonts w:ascii="GHEA Grapalat" w:hAnsi="GHEA Grapalat"/>
          <w:i/>
        </w:rPr>
        <w:t>11</w:t>
      </w:r>
    </w:p>
    <w:p w:rsidR="00AF4211" w:rsidRPr="00B138F3" w:rsidRDefault="00AF4211" w:rsidP="001277D6">
      <w:pPr>
        <w:widowControl w:val="0"/>
        <w:spacing w:after="160"/>
        <w:jc w:val="right"/>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1277D6" w:rsidRPr="0005776C" w:rsidRDefault="000A214C" w:rsidP="001277D6">
      <w:pPr>
        <w:widowControl w:val="0"/>
        <w:tabs>
          <w:tab w:val="left" w:pos="1134"/>
        </w:tabs>
        <w:ind w:firstLine="567"/>
        <w:jc w:val="both"/>
        <w:rPr>
          <w:rFonts w:ascii="GHEA Grapalat" w:hAnsi="GHEA Grapalat"/>
          <w:sz w:val="20"/>
          <w:szCs w:val="20"/>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организованной _____</w:t>
      </w:r>
      <w:r w:rsidR="001277D6" w:rsidRPr="001277D6">
        <w:rPr>
          <w:rFonts w:ascii="Arial" w:hAnsi="Arial"/>
          <w:sz w:val="20"/>
          <w:szCs w:val="20"/>
        </w:rPr>
        <w:t xml:space="preserve"> </w:t>
      </w:r>
      <w:r w:rsidR="001277D6" w:rsidRPr="00BE2CE9">
        <w:rPr>
          <w:rFonts w:ascii="Arial" w:hAnsi="Arial"/>
          <w:sz w:val="20"/>
          <w:szCs w:val="20"/>
        </w:rPr>
        <w:t>ОНТО</w:t>
      </w:r>
      <w:r w:rsidR="001277D6" w:rsidRPr="00BE2CE9">
        <w:rPr>
          <w:rFonts w:ascii="Trebuchet MS" w:hAnsi="Trebuchet MS"/>
          <w:sz w:val="20"/>
          <w:szCs w:val="20"/>
        </w:rPr>
        <w:t xml:space="preserve"> "</w:t>
      </w:r>
      <w:r w:rsidR="001277D6" w:rsidRPr="00BE2CE9">
        <w:rPr>
          <w:rFonts w:ascii="Arial" w:hAnsi="Arial"/>
          <w:sz w:val="20"/>
          <w:szCs w:val="20"/>
        </w:rPr>
        <w:t>Ереванский драматический театр им. Гр. Капланяна</w:t>
      </w:r>
      <w:r w:rsidR="001277D6" w:rsidRPr="00BE2CE9">
        <w:rPr>
          <w:rFonts w:ascii="GHEA Grapalat" w:hAnsi="GHEA Grapalat"/>
          <w:sz w:val="20"/>
          <w:szCs w:val="20"/>
        </w:rPr>
        <w:t xml:space="preserve"> </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spacing w:val="-6"/>
        </w:rPr>
        <w:t xml:space="preserve">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1277D6" w:rsidRPr="000E3E72" w:rsidRDefault="000A214C" w:rsidP="001277D6">
      <w:pPr>
        <w:widowControl w:val="0"/>
        <w:spacing w:after="160"/>
        <w:jc w:val="right"/>
        <w:rPr>
          <w:rFonts w:ascii="GHEA Grapalat" w:hAnsi="GHEA Grapalat"/>
          <w:b/>
          <w:sz w:val="22"/>
          <w:szCs w:val="22"/>
        </w:rPr>
      </w:pPr>
      <w:r w:rsidRPr="00B138F3">
        <w:rPr>
          <w:rFonts w:ascii="GHEA Grapalat" w:hAnsi="GHEA Grapalat"/>
        </w:rPr>
        <w:t>процедуре закупок под кодом _________________</w:t>
      </w:r>
      <w:r w:rsidR="001277D6" w:rsidRPr="001277D6">
        <w:rPr>
          <w:rFonts w:ascii="GHEA Grapalat" w:hAnsi="GHEA Grapalat"/>
          <w:i/>
        </w:rPr>
        <w:t xml:space="preserve"> </w:t>
      </w:r>
      <w:r w:rsidR="001277D6">
        <w:rPr>
          <w:rFonts w:ascii="GHEA Grapalat" w:hAnsi="GHEA Grapalat"/>
          <w:i/>
          <w:lang w:val="en-US"/>
        </w:rPr>
        <w:t>YHGHADTH</w:t>
      </w:r>
      <w:r w:rsidR="001277D6" w:rsidRPr="009044F1">
        <w:rPr>
          <w:rFonts w:ascii="GHEA Grapalat" w:hAnsi="GHEA Grapalat"/>
        </w:rPr>
        <w:t xml:space="preserve"> </w:t>
      </w:r>
      <w:r w:rsidR="001277D6" w:rsidRPr="007B2FC7">
        <w:rPr>
          <w:rFonts w:ascii="GHEA Grapalat" w:hAnsi="GHEA Grapalat"/>
          <w:i/>
        </w:rPr>
        <w:t>-</w:t>
      </w:r>
      <w:r w:rsidR="001277D6" w:rsidRPr="00ED3BA4">
        <w:rPr>
          <w:rFonts w:ascii="GHEA Grapalat" w:hAnsi="GHEA Grapalat"/>
          <w:i/>
        </w:rPr>
        <w:t>GHAPDzB</w:t>
      </w:r>
      <w:r w:rsidR="001277D6" w:rsidRPr="004775ED">
        <w:rPr>
          <w:rFonts w:ascii="GHEA Grapalat" w:hAnsi="GHEA Grapalat"/>
          <w:i/>
        </w:rPr>
        <w:t xml:space="preserve"> </w:t>
      </w:r>
      <w:r w:rsidR="00946DAF">
        <w:rPr>
          <w:rFonts w:ascii="GHEA Grapalat" w:hAnsi="GHEA Grapalat"/>
          <w:i/>
        </w:rPr>
        <w:t>–</w:t>
      </w:r>
      <w:r w:rsidR="001277D6" w:rsidRPr="007B2FC7">
        <w:rPr>
          <w:rFonts w:ascii="GHEA Grapalat" w:hAnsi="GHEA Grapalat"/>
          <w:i/>
        </w:rPr>
        <w:t xml:space="preserve"> </w:t>
      </w:r>
      <w:r w:rsidR="00946DAF" w:rsidRPr="00946DAF">
        <w:rPr>
          <w:rFonts w:ascii="GHEA Grapalat" w:hAnsi="GHEA Grapalat"/>
          <w:i/>
        </w:rPr>
        <w:t>23/</w:t>
      </w:r>
      <w:r w:rsidR="000E3E72" w:rsidRPr="000E3E72">
        <w:rPr>
          <w:rFonts w:ascii="GHEA Grapalat" w:hAnsi="GHEA Grapalat"/>
          <w:i/>
        </w:rPr>
        <w:t>11</w:t>
      </w:r>
    </w:p>
    <w:p w:rsidR="000A214C" w:rsidRPr="00B138F3" w:rsidRDefault="000A214C" w:rsidP="000A214C">
      <w:pPr>
        <w:widowControl w:val="0"/>
        <w:jc w:val="both"/>
        <w:rPr>
          <w:rFonts w:ascii="GHEA Grapalat" w:hAnsi="GHEA Grapalat" w:cs="GHEA Grapalat"/>
        </w:rPr>
      </w:pPr>
      <w:r w:rsidRPr="00B138F3">
        <w:rPr>
          <w:rFonts w:ascii="GHEA Grapalat" w:hAnsi="GHEA Grapalat"/>
        </w:rPr>
        <w:t>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77D6" w:rsidRPr="00BE2CE9" w:rsidRDefault="00BE2572" w:rsidP="001277D6">
            <w:pPr>
              <w:widowControl w:val="0"/>
              <w:tabs>
                <w:tab w:val="left" w:pos="1134"/>
              </w:tabs>
              <w:ind w:firstLine="567"/>
              <w:jc w:val="both"/>
              <w:rPr>
                <w:rFonts w:ascii="GHEA Grapalat" w:hAnsi="GHEA Grapalat"/>
                <w:sz w:val="20"/>
                <w:szCs w:val="20"/>
                <w:lang w:val="en-US"/>
              </w:rPr>
            </w:pPr>
            <w:r w:rsidRPr="00B138F3">
              <w:rPr>
                <w:rFonts w:ascii="GHEA Grapalat" w:hAnsi="GHEA Grapalat"/>
              </w:rPr>
              <w:t>9.</w:t>
            </w:r>
            <w:r w:rsidRPr="00B138F3">
              <w:rPr>
                <w:rFonts w:ascii="GHEA Grapalat" w:hAnsi="GHEA Grapalat"/>
              </w:rPr>
              <w:tab/>
              <w:t>Наименование, или имя, фамилия бенефициара:</w:t>
            </w:r>
            <w:r w:rsidR="001277D6" w:rsidRPr="00BE2CE9">
              <w:rPr>
                <w:rFonts w:ascii="Arial" w:hAnsi="Arial"/>
                <w:sz w:val="20"/>
                <w:szCs w:val="20"/>
              </w:rPr>
              <w:t xml:space="preserve"> ОНТО</w:t>
            </w:r>
            <w:r w:rsidR="001277D6" w:rsidRPr="00BE2CE9">
              <w:rPr>
                <w:rFonts w:ascii="Trebuchet MS" w:hAnsi="Trebuchet MS"/>
                <w:sz w:val="20"/>
                <w:szCs w:val="20"/>
              </w:rPr>
              <w:t xml:space="preserve"> "</w:t>
            </w:r>
            <w:r w:rsidR="001277D6" w:rsidRPr="00BE2CE9">
              <w:rPr>
                <w:rFonts w:ascii="Arial" w:hAnsi="Arial"/>
                <w:sz w:val="20"/>
                <w:szCs w:val="20"/>
              </w:rPr>
              <w:t>Ереванский драматический театр им. Гр. Капланяна</w:t>
            </w:r>
            <w:r w:rsidR="001277D6" w:rsidRPr="00BE2CE9">
              <w:rPr>
                <w:rFonts w:ascii="GHEA Grapalat" w:hAnsi="GHEA Grapalat"/>
                <w:sz w:val="20"/>
                <w:szCs w:val="20"/>
              </w:rPr>
              <w:t xml:space="preserve"> </w:t>
            </w:r>
          </w:p>
          <w:p w:rsidR="00BE2572" w:rsidRPr="00B138F3" w:rsidRDefault="00BE2572" w:rsidP="00DE2AE3">
            <w:pPr>
              <w:widowControl w:val="0"/>
              <w:tabs>
                <w:tab w:val="left" w:pos="855"/>
              </w:tabs>
              <w:spacing w:after="160"/>
              <w:ind w:left="360"/>
              <w:rPr>
                <w:rFonts w:ascii="GHEA Grapalat" w:hAnsi="GHEA Grapalat"/>
              </w:rPr>
            </w:pP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277D6"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77D6" w:rsidRPr="00BE2CE9" w:rsidRDefault="001277D6" w:rsidP="001277D6">
            <w:pPr>
              <w:widowControl w:val="0"/>
              <w:tabs>
                <w:tab w:val="left" w:pos="855"/>
              </w:tabs>
              <w:spacing w:after="160"/>
              <w:ind w:left="360"/>
              <w:rPr>
                <w:rFonts w:ascii="GHEA Grapalat" w:hAnsi="GHEA Grapalat"/>
                <w:sz w:val="20"/>
                <w:szCs w:val="20"/>
              </w:rPr>
            </w:pPr>
            <w:r w:rsidRPr="00BE2CE9">
              <w:rPr>
                <w:rFonts w:ascii="GHEA Grapalat" w:hAnsi="GHEA Grapalat"/>
                <w:sz w:val="20"/>
                <w:szCs w:val="20"/>
              </w:rPr>
              <w:t>11.</w:t>
            </w:r>
            <w:r w:rsidRPr="00BE2CE9">
              <w:rPr>
                <w:rFonts w:ascii="GHEA Grapalat" w:hAnsi="GHEA Grapalat"/>
                <w:sz w:val="20"/>
                <w:szCs w:val="20"/>
              </w:rPr>
              <w:tab/>
              <w:t>УНН бенефициара:</w:t>
            </w:r>
            <w:r w:rsidRPr="00BE2CE9">
              <w:rPr>
                <w:rFonts w:ascii="GHEA Grapalat" w:hAnsi="GHEA Grapalat" w:cs="Arial"/>
                <w:sz w:val="20"/>
                <w:szCs w:val="20"/>
              </w:rPr>
              <w:t>01505451</w:t>
            </w:r>
          </w:p>
        </w:tc>
      </w:tr>
      <w:tr w:rsidR="001277D6"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77D6" w:rsidRPr="00BE2CE9" w:rsidRDefault="001277D6" w:rsidP="001277D6">
            <w:pPr>
              <w:widowControl w:val="0"/>
              <w:tabs>
                <w:tab w:val="left" w:pos="855"/>
              </w:tabs>
              <w:spacing w:after="160"/>
              <w:ind w:left="360"/>
              <w:rPr>
                <w:rFonts w:ascii="GHEA Grapalat" w:hAnsi="GHEA Grapalat"/>
                <w:sz w:val="20"/>
                <w:szCs w:val="20"/>
              </w:rPr>
            </w:pPr>
            <w:r w:rsidRPr="00BE2CE9">
              <w:rPr>
                <w:rFonts w:ascii="GHEA Grapalat" w:hAnsi="GHEA Grapalat"/>
                <w:sz w:val="20"/>
                <w:szCs w:val="20"/>
              </w:rPr>
              <w:t>12.</w:t>
            </w:r>
            <w:r w:rsidRPr="00BE2CE9">
              <w:rPr>
                <w:rFonts w:ascii="GHEA Grapalat" w:hAnsi="GHEA Grapalat"/>
                <w:sz w:val="20"/>
                <w:szCs w:val="20"/>
              </w:rPr>
              <w:tab/>
              <w:t>Обслуживающая бенефициара Финансовая организация (банк):</w:t>
            </w:r>
            <w:r w:rsidRPr="00BE2CE9">
              <w:rPr>
                <w:rFonts w:ascii="Tahoma" w:hAnsi="Tahoma" w:cs="Tahoma"/>
                <w:color w:val="5C5C5C"/>
                <w:sz w:val="20"/>
                <w:szCs w:val="20"/>
                <w:shd w:val="clear" w:color="auto" w:fill="FFFFFF"/>
              </w:rPr>
              <w:t xml:space="preserve"> ЗАО "АРМБИЗНЕСБАНК </w:t>
            </w:r>
            <w:r w:rsidRPr="00BE2CE9">
              <w:rPr>
                <w:rFonts w:ascii="Tahoma" w:hAnsi="Tahoma" w:cs="Tahoma"/>
                <w:color w:val="000000"/>
                <w:sz w:val="20"/>
                <w:szCs w:val="20"/>
                <w:shd w:val="clear" w:color="auto" w:fill="FFFFFF"/>
              </w:rPr>
              <w:t>“ Кентрон</w:t>
            </w:r>
          </w:p>
        </w:tc>
      </w:tr>
      <w:tr w:rsidR="001277D6"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277D6" w:rsidRPr="00BE2CE9" w:rsidRDefault="001277D6" w:rsidP="001277D6">
            <w:pPr>
              <w:widowControl w:val="0"/>
              <w:tabs>
                <w:tab w:val="left" w:pos="855"/>
              </w:tabs>
              <w:spacing w:after="160"/>
              <w:ind w:left="360"/>
              <w:rPr>
                <w:rFonts w:ascii="GHEA Grapalat" w:hAnsi="GHEA Grapalat"/>
                <w:sz w:val="20"/>
                <w:szCs w:val="20"/>
              </w:rPr>
            </w:pPr>
            <w:r w:rsidRPr="00BE2CE9">
              <w:rPr>
                <w:rFonts w:ascii="GHEA Grapalat" w:hAnsi="GHEA Grapalat"/>
                <w:sz w:val="20"/>
                <w:szCs w:val="20"/>
              </w:rPr>
              <w:t>13.</w:t>
            </w:r>
            <w:r w:rsidRPr="00BE2CE9">
              <w:rPr>
                <w:rFonts w:ascii="GHEA Grapalat" w:hAnsi="GHEA Grapalat"/>
                <w:sz w:val="20"/>
                <w:szCs w:val="20"/>
              </w:rPr>
              <w:tab/>
              <w:t>Номер счета бенефициара (сч.№)</w:t>
            </w:r>
            <w:r w:rsidRPr="00BE2CE9">
              <w:rPr>
                <w:rFonts w:ascii="GHEA Grapalat" w:hAnsi="GHEA Grapalat" w:cs="Arial"/>
                <w:sz w:val="20"/>
                <w:szCs w:val="20"/>
              </w:rPr>
              <w:t>1150008915600100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1277D6" w:rsidRPr="00BE2CE9" w:rsidRDefault="001277D6" w:rsidP="001277D6">
      <w:pPr>
        <w:jc w:val="right"/>
        <w:rPr>
          <w:rFonts w:ascii="GHEA Grapalat" w:hAnsi="GHEA Grapalat"/>
          <w:b/>
          <w:color w:val="000000"/>
          <w:sz w:val="20"/>
          <w:szCs w:val="20"/>
        </w:rPr>
      </w:pPr>
      <w:r w:rsidRPr="00B138F3">
        <w:rPr>
          <w:rFonts w:ascii="GHEA Grapalat" w:hAnsi="GHEA Grapalat"/>
          <w:i/>
        </w:rPr>
        <w:t xml:space="preserve">к </w:t>
      </w:r>
      <w:r w:rsidRPr="00BE2CE9">
        <w:rPr>
          <w:rFonts w:ascii="GHEA Grapalat" w:hAnsi="GHEA Grapalat"/>
          <w:b/>
          <w:sz w:val="20"/>
          <w:szCs w:val="20"/>
        </w:rPr>
        <w:t xml:space="preserve">Приглашению </w:t>
      </w:r>
      <w:r w:rsidRPr="00BE2CE9">
        <w:rPr>
          <w:rFonts w:ascii="GHEA Grapalat" w:hAnsi="GHEA Grapalat"/>
          <w:i/>
          <w:sz w:val="20"/>
          <w:szCs w:val="20"/>
          <w:lang w:val="af-ZA"/>
        </w:rPr>
        <w:t>О ЗАПРОСЕ КОТИРОВОК</w:t>
      </w:r>
      <w:r w:rsidRPr="00BE2CE9">
        <w:rPr>
          <w:rFonts w:ascii="GHEA Grapalat" w:hAnsi="GHEA Grapalat"/>
          <w:b/>
          <w:color w:val="000000"/>
          <w:sz w:val="20"/>
          <w:szCs w:val="20"/>
        </w:rPr>
        <w:t xml:space="preserve"> </w:t>
      </w:r>
    </w:p>
    <w:p w:rsidR="001277D6" w:rsidRPr="00C129E0" w:rsidRDefault="001277D6" w:rsidP="001277D6">
      <w:pPr>
        <w:widowControl w:val="0"/>
        <w:spacing w:after="160"/>
        <w:jc w:val="right"/>
        <w:rPr>
          <w:rFonts w:ascii="GHEA Grapalat" w:hAnsi="GHEA Grapalat"/>
          <w:b/>
          <w:sz w:val="22"/>
          <w:szCs w:val="22"/>
        </w:rPr>
      </w:pPr>
      <w:r w:rsidRPr="00B138F3">
        <w:rPr>
          <w:rFonts w:ascii="GHEA Grapalat" w:hAnsi="GHEA Grapalat"/>
          <w:i/>
        </w:rPr>
        <w:t xml:space="preserve">под кодом </w:t>
      </w:r>
      <w:r>
        <w:rPr>
          <w:rFonts w:ascii="GHEA Grapalat" w:hAnsi="GHEA Grapalat"/>
          <w:i/>
          <w:lang w:val="en-US"/>
        </w:rPr>
        <w:t>YHGHADTH</w:t>
      </w:r>
      <w:r w:rsidRPr="009044F1">
        <w:rPr>
          <w:rFonts w:ascii="GHEA Grapalat" w:hAnsi="GHEA Grapalat"/>
        </w:rPr>
        <w:t xml:space="preserve"> </w:t>
      </w:r>
      <w:r w:rsidRPr="007B2FC7">
        <w:rPr>
          <w:rFonts w:ascii="GHEA Grapalat" w:hAnsi="GHEA Grapalat"/>
          <w:i/>
        </w:rPr>
        <w:t>-</w:t>
      </w:r>
      <w:r w:rsidRPr="00ED3BA4">
        <w:rPr>
          <w:rFonts w:ascii="GHEA Grapalat" w:hAnsi="GHEA Grapalat"/>
          <w:i/>
        </w:rPr>
        <w:t>GHAPDzB</w:t>
      </w:r>
      <w:r w:rsidRPr="004775ED">
        <w:rPr>
          <w:rFonts w:ascii="GHEA Grapalat" w:hAnsi="GHEA Grapalat"/>
          <w:i/>
        </w:rPr>
        <w:t xml:space="preserve"> </w:t>
      </w:r>
      <w:r w:rsidR="00946DAF">
        <w:rPr>
          <w:rFonts w:ascii="GHEA Grapalat" w:hAnsi="GHEA Grapalat"/>
          <w:i/>
        </w:rPr>
        <w:t>–</w:t>
      </w:r>
      <w:r w:rsidRPr="007B2FC7">
        <w:rPr>
          <w:rFonts w:ascii="GHEA Grapalat" w:hAnsi="GHEA Grapalat"/>
          <w:i/>
        </w:rPr>
        <w:t xml:space="preserve"> </w:t>
      </w:r>
      <w:r w:rsidR="00946DAF" w:rsidRPr="00395C14">
        <w:rPr>
          <w:rFonts w:ascii="GHEA Grapalat" w:hAnsi="GHEA Grapalat"/>
          <w:i/>
        </w:rPr>
        <w:t>23/</w:t>
      </w:r>
      <w:r w:rsidR="00AF2C56" w:rsidRPr="00331E55">
        <w:rPr>
          <w:rFonts w:ascii="GHEA Grapalat" w:hAnsi="GHEA Grapalat"/>
          <w:i/>
        </w:rPr>
        <w:t>1</w:t>
      </w:r>
      <w:r w:rsidR="000E3E72" w:rsidRPr="00C129E0">
        <w:rPr>
          <w:rFonts w:ascii="GHEA Grapalat" w:hAnsi="GHEA Grapalat"/>
          <w:i/>
        </w:rPr>
        <w:t>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ПОСТАВК</w:t>
      </w:r>
      <w:r w:rsidR="00F15CED" w:rsidRPr="00B138F3">
        <w:rPr>
          <w:rFonts w:ascii="GHEA Grapalat" w:hAnsi="GHEA Grapalat"/>
          <w:b/>
        </w:rPr>
        <w:t xml:space="preserve">И ТОВАРА </w:t>
      </w:r>
      <w:r w:rsidRPr="00B138F3">
        <w:rPr>
          <w:rFonts w:ascii="GHEA Grapalat" w:hAnsi="GHEA Grapalat"/>
          <w:b/>
        </w:rPr>
        <w:t>№ ____________________</w:t>
      </w:r>
    </w:p>
    <w:p w:rsidR="00071D1C" w:rsidRPr="0005776C"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05776C">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Выполнять все необходимые действия, обеспечивающие прием </w:t>
      </w:r>
      <w:r w:rsidRPr="00B138F3">
        <w:rPr>
          <w:rFonts w:ascii="GHEA Grapalat" w:hAnsi="GHEA Grapalat"/>
        </w:rPr>
        <w:lastRenderedPageBreak/>
        <w:t>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случае допущения недопоставки, в установленном договором </w:t>
      </w:r>
      <w:r w:rsidRPr="00B138F3">
        <w:rPr>
          <w:rFonts w:ascii="GHEA Grapalat" w:hAnsi="GHEA Grapalat"/>
        </w:rPr>
        <w:lastRenderedPageBreak/>
        <w:t>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0"/>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соответствует условиям договора. В противном случае результаты исполнения </w:t>
      </w:r>
      <w:r>
        <w:rPr>
          <w:rFonts w:ascii="GHEA Grapalat" w:hAnsi="GHEA Grapalat"/>
        </w:rPr>
        <w:lastRenderedPageBreak/>
        <w:t>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 xml:space="preserve">день </w:t>
      </w:r>
      <w:r w:rsidRPr="00B138F3">
        <w:rPr>
          <w:rFonts w:ascii="GHEA Grapalat" w:hAnsi="GHEA Grapalat"/>
        </w:rPr>
        <w:lastRenderedPageBreak/>
        <w:t>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w:t>
      </w:r>
      <w:r w:rsidRPr="00B138F3">
        <w:rPr>
          <w:rFonts w:ascii="GHEA Grapalat" w:hAnsi="GHEA Grapalat"/>
        </w:rPr>
        <w:lastRenderedPageBreak/>
        <w:t>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FootnoteReference"/>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8"/>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8"/>
        <w:gridCol w:w="1560"/>
        <w:gridCol w:w="1985"/>
        <w:gridCol w:w="283"/>
        <w:gridCol w:w="1276"/>
        <w:gridCol w:w="3119"/>
        <w:gridCol w:w="668"/>
        <w:gridCol w:w="40"/>
        <w:gridCol w:w="993"/>
        <w:gridCol w:w="840"/>
        <w:gridCol w:w="10"/>
        <w:gridCol w:w="851"/>
        <w:gridCol w:w="1275"/>
        <w:gridCol w:w="851"/>
        <w:gridCol w:w="1851"/>
      </w:tblGrid>
      <w:tr w:rsidR="00B138F3" w:rsidRPr="00B138F3" w:rsidTr="00395C14">
        <w:trPr>
          <w:jc w:val="center"/>
        </w:trPr>
        <w:tc>
          <w:tcPr>
            <w:tcW w:w="16350" w:type="dxa"/>
            <w:gridSpan w:val="15"/>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DC5542">
        <w:trPr>
          <w:trHeight w:val="219"/>
          <w:jc w:val="center"/>
        </w:trPr>
        <w:tc>
          <w:tcPr>
            <w:tcW w:w="74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560"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59" w:type="dxa"/>
            <w:gridSpan w:val="2"/>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знак,марка</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7"/>
              <w:t>**</w:t>
            </w:r>
          </w:p>
        </w:tc>
        <w:tc>
          <w:tcPr>
            <w:tcW w:w="3119"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708" w:type="dxa"/>
            <w:gridSpan w:val="2"/>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93"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50" w:type="dxa"/>
            <w:gridSpan w:val="2"/>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1"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977"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DC5542">
        <w:trPr>
          <w:trHeight w:val="445"/>
          <w:jc w:val="center"/>
        </w:trPr>
        <w:tc>
          <w:tcPr>
            <w:tcW w:w="748" w:type="dxa"/>
            <w:vMerge/>
            <w:vAlign w:val="center"/>
          </w:tcPr>
          <w:p w:rsidR="00071D1C" w:rsidRPr="00B138F3" w:rsidRDefault="00071D1C" w:rsidP="00B46D58">
            <w:pPr>
              <w:widowControl w:val="0"/>
              <w:jc w:val="center"/>
              <w:rPr>
                <w:rFonts w:ascii="GHEA Grapalat" w:hAnsi="GHEA Grapalat"/>
                <w:sz w:val="16"/>
                <w:szCs w:val="16"/>
              </w:rPr>
            </w:pPr>
          </w:p>
        </w:tc>
        <w:tc>
          <w:tcPr>
            <w:tcW w:w="1560" w:type="dxa"/>
            <w:vMerge/>
            <w:vAlign w:val="center"/>
          </w:tcPr>
          <w:p w:rsidR="00071D1C" w:rsidRPr="00B138F3" w:rsidRDefault="00071D1C" w:rsidP="00B46D58">
            <w:pPr>
              <w:widowControl w:val="0"/>
              <w:jc w:val="center"/>
              <w:rPr>
                <w:rFonts w:ascii="GHEA Grapalat" w:hAnsi="GHEA Grapalat"/>
                <w:sz w:val="16"/>
                <w:szCs w:val="16"/>
              </w:rPr>
            </w:pPr>
          </w:p>
        </w:tc>
        <w:tc>
          <w:tcPr>
            <w:tcW w:w="19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3119" w:type="dxa"/>
            <w:vMerge/>
            <w:vAlign w:val="center"/>
          </w:tcPr>
          <w:p w:rsidR="00071D1C" w:rsidRPr="00B138F3" w:rsidRDefault="00071D1C" w:rsidP="00B46D58">
            <w:pPr>
              <w:widowControl w:val="0"/>
              <w:jc w:val="center"/>
              <w:rPr>
                <w:rFonts w:ascii="GHEA Grapalat" w:hAnsi="GHEA Grapalat"/>
                <w:sz w:val="16"/>
                <w:szCs w:val="16"/>
              </w:rPr>
            </w:pPr>
          </w:p>
        </w:tc>
        <w:tc>
          <w:tcPr>
            <w:tcW w:w="708"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993"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1275"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51"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851" w:type="dxa"/>
            <w:vAlign w:val="center"/>
          </w:tcPr>
          <w:p w:rsidR="00700C81" w:rsidRPr="00395C14"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8"/>
              <w:t>***</w:t>
            </w:r>
          </w:p>
        </w:tc>
      </w:tr>
      <w:tr w:rsidR="00AF2C56" w:rsidRPr="00B138F3" w:rsidTr="000F3225">
        <w:trPr>
          <w:trHeight w:val="246"/>
          <w:jc w:val="center"/>
        </w:trPr>
        <w:tc>
          <w:tcPr>
            <w:tcW w:w="748" w:type="dxa"/>
            <w:vAlign w:val="center"/>
          </w:tcPr>
          <w:p w:rsidR="00AF2C56" w:rsidRPr="00BC729F" w:rsidRDefault="00AF2C56"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w:t>
            </w:r>
          </w:p>
        </w:tc>
        <w:tc>
          <w:tcPr>
            <w:tcW w:w="1560" w:type="dxa"/>
            <w:vAlign w:val="center"/>
          </w:tcPr>
          <w:p w:rsidR="00AF2C56" w:rsidRPr="00643805" w:rsidRDefault="00AF2C56" w:rsidP="004B5946">
            <w:pPr>
              <w:jc w:val="center"/>
              <w:rPr>
                <w:rFonts w:ascii="Arial LatArm" w:hAnsi="Arial LatArm"/>
                <w:color w:val="000000"/>
                <w:sz w:val="20"/>
                <w:szCs w:val="20"/>
              </w:rPr>
            </w:pPr>
            <w:r>
              <w:rPr>
                <w:rFonts w:ascii="Arial LatArm" w:hAnsi="Arial LatArm"/>
                <w:color w:val="000000"/>
                <w:sz w:val="20"/>
                <w:szCs w:val="20"/>
              </w:rPr>
              <w:t>31211100</w:t>
            </w:r>
          </w:p>
        </w:tc>
        <w:tc>
          <w:tcPr>
            <w:tcW w:w="1985" w:type="dxa"/>
            <w:vAlign w:val="center"/>
          </w:tcPr>
          <w:p w:rsidR="00AF2C56" w:rsidRPr="009D6A91" w:rsidRDefault="00AF2C56" w:rsidP="004B5946">
            <w:pPr>
              <w:pStyle w:val="Heading1"/>
              <w:shd w:val="clear" w:color="auto" w:fill="FFFFFF"/>
              <w:spacing w:before="300" w:after="150"/>
              <w:jc w:val="left"/>
              <w:rPr>
                <w:rFonts w:ascii="Arial" w:hAnsi="Arial" w:cs="Arial"/>
              </w:rPr>
            </w:pPr>
            <w:r w:rsidRPr="00D25BD6">
              <w:rPr>
                <w:rFonts w:ascii="Helvetica" w:hAnsi="Helvetica"/>
                <w:color w:val="000000" w:themeColor="text1"/>
                <w:sz w:val="24"/>
                <w:szCs w:val="24"/>
              </w:rPr>
              <w:t>панель электрооборудования</w:t>
            </w:r>
          </w:p>
        </w:tc>
        <w:tc>
          <w:tcPr>
            <w:tcW w:w="1559" w:type="dxa"/>
            <w:gridSpan w:val="2"/>
          </w:tcPr>
          <w:p w:rsidR="00AF2C56" w:rsidRPr="00B138F3" w:rsidRDefault="00AF2C56" w:rsidP="000D5742">
            <w:pPr>
              <w:widowControl w:val="0"/>
              <w:jc w:val="center"/>
              <w:rPr>
                <w:rFonts w:ascii="GHEA Grapalat" w:hAnsi="GHEA Grapalat"/>
                <w:sz w:val="16"/>
                <w:szCs w:val="16"/>
              </w:rPr>
            </w:pPr>
          </w:p>
        </w:tc>
        <w:tc>
          <w:tcPr>
            <w:tcW w:w="3119" w:type="dxa"/>
          </w:tcPr>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Панель управления освещением Контроллер DMX-192 S 192 канала</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192 канала DMX идеально подходят для управления 12 приборами с максимальным числом каналов 16, каждый в автоматическом режиме или в качестве отдельного устройства.</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30 банков памяти, вмещающих до 240 сцен</w:t>
            </w:r>
          </w:p>
          <w:p w:rsidR="00AF2C56" w:rsidRPr="00B138F3" w:rsidRDefault="00BE494B" w:rsidP="00BE494B">
            <w:pPr>
              <w:widowControl w:val="0"/>
              <w:jc w:val="center"/>
              <w:rPr>
                <w:rFonts w:ascii="GHEA Grapalat" w:hAnsi="GHEA Grapalat"/>
                <w:sz w:val="16"/>
                <w:szCs w:val="16"/>
              </w:rPr>
            </w:pPr>
            <w:r w:rsidRPr="00BE494B">
              <w:rPr>
                <w:rFonts w:ascii="GHEA Grapalat" w:hAnsi="GHEA Grapalat"/>
                <w:sz w:val="16"/>
                <w:szCs w:val="16"/>
              </w:rPr>
              <w:lastRenderedPageBreak/>
              <w:t>Гарантия 365 дней</w:t>
            </w:r>
          </w:p>
        </w:tc>
        <w:tc>
          <w:tcPr>
            <w:tcW w:w="708" w:type="dxa"/>
            <w:gridSpan w:val="2"/>
          </w:tcPr>
          <w:p w:rsidR="00AF2C56" w:rsidRPr="006A4ECC" w:rsidRDefault="00AF2C56" w:rsidP="000D5742">
            <w:pPr>
              <w:widowControl w:val="0"/>
              <w:jc w:val="center"/>
              <w:rPr>
                <w:rFonts w:ascii="GHEA Grapalat" w:hAnsi="GHEA Grapalat"/>
                <w:sz w:val="16"/>
                <w:szCs w:val="16"/>
                <w:lang w:val="en-US"/>
              </w:rPr>
            </w:pPr>
            <w:r>
              <w:rPr>
                <w:rFonts w:ascii="GHEA Grapalat" w:hAnsi="GHEA Grapalat"/>
                <w:sz w:val="16"/>
                <w:szCs w:val="16"/>
                <w:lang w:val="en-US"/>
              </w:rPr>
              <w:lastRenderedPageBreak/>
              <w:t>штук</w:t>
            </w:r>
          </w:p>
        </w:tc>
        <w:tc>
          <w:tcPr>
            <w:tcW w:w="993" w:type="dxa"/>
          </w:tcPr>
          <w:p w:rsidR="00AF2C56" w:rsidRPr="00B138F3" w:rsidRDefault="00AF2C56" w:rsidP="000D5742">
            <w:pPr>
              <w:widowControl w:val="0"/>
              <w:jc w:val="center"/>
              <w:rPr>
                <w:rFonts w:ascii="GHEA Grapalat" w:hAnsi="GHEA Grapalat"/>
                <w:sz w:val="16"/>
                <w:szCs w:val="16"/>
              </w:rPr>
            </w:pPr>
          </w:p>
        </w:tc>
        <w:tc>
          <w:tcPr>
            <w:tcW w:w="850" w:type="dxa"/>
            <w:gridSpan w:val="2"/>
          </w:tcPr>
          <w:p w:rsidR="00AF2C56" w:rsidRPr="00B138F3" w:rsidRDefault="00AF2C56" w:rsidP="000D5742">
            <w:pPr>
              <w:widowControl w:val="0"/>
              <w:jc w:val="center"/>
              <w:rPr>
                <w:rFonts w:ascii="GHEA Grapalat" w:hAnsi="GHEA Grapalat"/>
                <w:sz w:val="16"/>
                <w:szCs w:val="16"/>
              </w:rPr>
            </w:pPr>
          </w:p>
        </w:tc>
        <w:tc>
          <w:tcPr>
            <w:tcW w:w="851" w:type="dxa"/>
            <w:vAlign w:val="center"/>
          </w:tcPr>
          <w:p w:rsidR="00AF2C56" w:rsidRPr="005A1450" w:rsidRDefault="00AF2C56" w:rsidP="006F0303">
            <w:pPr>
              <w:jc w:val="center"/>
              <w:rPr>
                <w:rFonts w:ascii="Arial LatArm" w:hAnsi="Arial LatArm"/>
                <w:sz w:val="14"/>
                <w:szCs w:val="14"/>
                <w:lang w:val="en-US"/>
              </w:rPr>
            </w:pPr>
            <w:r>
              <w:rPr>
                <w:rFonts w:ascii="Arial LatArm" w:hAnsi="Arial LatArm"/>
                <w:sz w:val="14"/>
                <w:szCs w:val="14"/>
                <w:lang w:val="en-US"/>
              </w:rPr>
              <w:t>1</w:t>
            </w:r>
          </w:p>
        </w:tc>
        <w:tc>
          <w:tcPr>
            <w:tcW w:w="1275" w:type="dxa"/>
          </w:tcPr>
          <w:p w:rsidR="00AF2C56" w:rsidRPr="00B138F3" w:rsidRDefault="00AF2C56" w:rsidP="006F0303">
            <w:pPr>
              <w:widowControl w:val="0"/>
              <w:jc w:val="center"/>
              <w:rPr>
                <w:rFonts w:ascii="GHEA Grapalat" w:hAnsi="GHEA Grapalat"/>
                <w:sz w:val="16"/>
                <w:szCs w:val="16"/>
              </w:rPr>
            </w:pPr>
            <w:r w:rsidRPr="00BE2CE9">
              <w:rPr>
                <w:rFonts w:ascii="GHEA Grapalat" w:hAnsi="GHEA Grapalat"/>
              </w:rPr>
              <w:t xml:space="preserve">РА, г. Ереван,ул. </w:t>
            </w:r>
            <w:r w:rsidRPr="00BE2CE9">
              <w:rPr>
                <w:rFonts w:ascii="GHEA Grapalat" w:hAnsi="GHEA Grapalat"/>
                <w:color w:val="FF0000"/>
              </w:rPr>
              <w:t>Исаакян</w:t>
            </w:r>
            <w:r w:rsidRPr="00BE2CE9">
              <w:rPr>
                <w:rFonts w:ascii="GHEA Grapalat" w:hAnsi="GHEA Grapalat"/>
              </w:rPr>
              <w:t xml:space="preserve"> 28</w:t>
            </w:r>
          </w:p>
        </w:tc>
        <w:tc>
          <w:tcPr>
            <w:tcW w:w="851" w:type="dxa"/>
            <w:vAlign w:val="center"/>
          </w:tcPr>
          <w:p w:rsidR="00AF2C56" w:rsidRPr="005A1450" w:rsidRDefault="00AF2C56" w:rsidP="006F0303">
            <w:pPr>
              <w:jc w:val="center"/>
              <w:rPr>
                <w:rFonts w:ascii="Arial LatArm" w:hAnsi="Arial LatArm"/>
                <w:sz w:val="14"/>
                <w:szCs w:val="14"/>
                <w:lang w:val="en-US"/>
              </w:rPr>
            </w:pPr>
            <w:r>
              <w:rPr>
                <w:rFonts w:ascii="Arial LatArm" w:hAnsi="Arial LatArm"/>
                <w:sz w:val="14"/>
                <w:szCs w:val="14"/>
                <w:lang w:val="en-US"/>
              </w:rPr>
              <w:t>1</w:t>
            </w:r>
          </w:p>
        </w:tc>
        <w:tc>
          <w:tcPr>
            <w:tcW w:w="1851" w:type="dxa"/>
          </w:tcPr>
          <w:p w:rsidR="00AF2C56" w:rsidRPr="00B458FA" w:rsidRDefault="00AF2C56" w:rsidP="006F0303">
            <w:pPr>
              <w:widowControl w:val="0"/>
              <w:jc w:val="center"/>
              <w:rPr>
                <w:rFonts w:ascii="GHEA Grapalat" w:hAnsi="GHEA Grapalat"/>
                <w:sz w:val="18"/>
                <w:szCs w:val="18"/>
              </w:rPr>
            </w:pPr>
            <w:r w:rsidRPr="00B458FA">
              <w:rPr>
                <w:rFonts w:ascii="GHEA Grapalat" w:hAnsi="GHEA Grapalat"/>
                <w:sz w:val="18"/>
                <w:szCs w:val="18"/>
              </w:rPr>
              <w:t xml:space="preserve">Срок поставки товара составляет не менее 20 календарных дней с даты вступления в силу условий исполнения прав и обязанностей </w:t>
            </w:r>
            <w:r w:rsidRPr="00B458FA">
              <w:rPr>
                <w:rFonts w:ascii="GHEA Grapalat" w:hAnsi="GHEA Grapalat"/>
                <w:sz w:val="18"/>
                <w:szCs w:val="18"/>
              </w:rPr>
              <w:lastRenderedPageBreak/>
              <w:t>сторон по договору, если выбранный участник не согласен поставить товар в более короткий период</w:t>
            </w:r>
          </w:p>
        </w:tc>
      </w:tr>
      <w:tr w:rsidR="00AF2C56" w:rsidRPr="00B138F3" w:rsidTr="000F3225">
        <w:trPr>
          <w:trHeight w:val="246"/>
          <w:jc w:val="center"/>
        </w:trPr>
        <w:tc>
          <w:tcPr>
            <w:tcW w:w="748" w:type="dxa"/>
            <w:vAlign w:val="center"/>
          </w:tcPr>
          <w:p w:rsidR="00AF2C56" w:rsidRPr="00BC729F" w:rsidRDefault="000E3E72"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lastRenderedPageBreak/>
              <w:t>2</w:t>
            </w:r>
          </w:p>
        </w:tc>
        <w:tc>
          <w:tcPr>
            <w:tcW w:w="1560"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32341100/1</w:t>
            </w:r>
          </w:p>
        </w:tc>
        <w:tc>
          <w:tcPr>
            <w:tcW w:w="1985" w:type="dxa"/>
          </w:tcPr>
          <w:p w:rsidR="00AF2C56" w:rsidRDefault="00AF2C56" w:rsidP="004B5946">
            <w:r w:rsidRPr="00171D08">
              <w:t>микрофон</w:t>
            </w:r>
          </w:p>
        </w:tc>
        <w:tc>
          <w:tcPr>
            <w:tcW w:w="1559" w:type="dxa"/>
            <w:gridSpan w:val="2"/>
          </w:tcPr>
          <w:p w:rsidR="00AF2C56" w:rsidRPr="00B138F3" w:rsidRDefault="00AF2C56" w:rsidP="000D5742">
            <w:pPr>
              <w:widowControl w:val="0"/>
              <w:jc w:val="center"/>
              <w:rPr>
                <w:rFonts w:ascii="GHEA Grapalat" w:hAnsi="GHEA Grapalat"/>
                <w:sz w:val="16"/>
                <w:szCs w:val="16"/>
              </w:rPr>
            </w:pPr>
          </w:p>
        </w:tc>
        <w:tc>
          <w:tcPr>
            <w:tcW w:w="3119" w:type="dxa"/>
          </w:tcPr>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для мобильной журналистики, видео, влогов</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 2 всенаправленных микрофона Lav SR-M1</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 2 прочных токопроводящих чехла</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 2-канальный приемник с креплением для камеры</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 96 частот автоматического сканирования</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 Выход для наушников</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 6 часов работы от батареек АА</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 До 8 микрофонов / диапазон 330 в комплекте</w:t>
            </w:r>
          </w:p>
          <w:p w:rsidR="00AF2C56" w:rsidRPr="00A47212" w:rsidRDefault="00BE494B" w:rsidP="00BE494B">
            <w:pPr>
              <w:widowControl w:val="0"/>
              <w:jc w:val="center"/>
              <w:rPr>
                <w:rFonts w:ascii="GHEA Grapalat" w:hAnsi="GHEA Grapalat"/>
                <w:sz w:val="16"/>
                <w:szCs w:val="16"/>
              </w:rPr>
            </w:pPr>
            <w:r w:rsidRPr="00BE494B">
              <w:rPr>
                <w:rFonts w:ascii="GHEA Grapalat" w:hAnsi="GHEA Grapalat"/>
                <w:sz w:val="16"/>
                <w:szCs w:val="16"/>
              </w:rPr>
              <w:t>Гарантия 365 дней</w:t>
            </w:r>
          </w:p>
        </w:tc>
        <w:tc>
          <w:tcPr>
            <w:tcW w:w="708" w:type="dxa"/>
            <w:gridSpan w:val="2"/>
          </w:tcPr>
          <w:p w:rsidR="00AF2C56" w:rsidRPr="006A4ECC" w:rsidRDefault="00AF2C56" w:rsidP="000D5742">
            <w:pPr>
              <w:widowControl w:val="0"/>
              <w:jc w:val="center"/>
              <w:rPr>
                <w:rFonts w:ascii="GHEA Grapalat" w:hAnsi="GHEA Grapalat"/>
                <w:sz w:val="16"/>
                <w:szCs w:val="16"/>
                <w:lang w:val="en-US"/>
              </w:rPr>
            </w:pPr>
            <w:r>
              <w:rPr>
                <w:rFonts w:ascii="GHEA Grapalat" w:hAnsi="GHEA Grapalat"/>
                <w:sz w:val="16"/>
                <w:szCs w:val="16"/>
                <w:lang w:val="en-US"/>
              </w:rPr>
              <w:t>Метр</w:t>
            </w:r>
          </w:p>
        </w:tc>
        <w:tc>
          <w:tcPr>
            <w:tcW w:w="993" w:type="dxa"/>
          </w:tcPr>
          <w:p w:rsidR="00AF2C56" w:rsidRPr="00B138F3" w:rsidRDefault="00AF2C56" w:rsidP="000D5742">
            <w:pPr>
              <w:widowControl w:val="0"/>
              <w:jc w:val="center"/>
              <w:rPr>
                <w:rFonts w:ascii="GHEA Grapalat" w:hAnsi="GHEA Grapalat"/>
                <w:sz w:val="16"/>
                <w:szCs w:val="16"/>
              </w:rPr>
            </w:pPr>
          </w:p>
        </w:tc>
        <w:tc>
          <w:tcPr>
            <w:tcW w:w="850" w:type="dxa"/>
            <w:gridSpan w:val="2"/>
          </w:tcPr>
          <w:p w:rsidR="00AF2C56" w:rsidRPr="00B138F3" w:rsidRDefault="00AF2C56" w:rsidP="000D5742">
            <w:pPr>
              <w:widowControl w:val="0"/>
              <w:jc w:val="center"/>
              <w:rPr>
                <w:rFonts w:ascii="GHEA Grapalat" w:hAnsi="GHEA Grapalat"/>
                <w:sz w:val="16"/>
                <w:szCs w:val="16"/>
              </w:rPr>
            </w:pPr>
          </w:p>
        </w:tc>
        <w:tc>
          <w:tcPr>
            <w:tcW w:w="851" w:type="dxa"/>
            <w:vAlign w:val="center"/>
          </w:tcPr>
          <w:p w:rsidR="00AF2C56" w:rsidRPr="00BB1CDB" w:rsidRDefault="00AF2C56" w:rsidP="006F0303">
            <w:pPr>
              <w:jc w:val="center"/>
              <w:rPr>
                <w:rFonts w:ascii="Arial LatArm" w:hAnsi="Arial LatArm"/>
                <w:sz w:val="14"/>
                <w:szCs w:val="14"/>
                <w:lang w:val="es-ES"/>
              </w:rPr>
            </w:pPr>
            <w:r>
              <w:rPr>
                <w:rFonts w:ascii="Arial LatArm" w:hAnsi="Arial LatArm"/>
                <w:sz w:val="14"/>
                <w:szCs w:val="14"/>
                <w:lang w:val="es-ES"/>
              </w:rPr>
              <w:t>1</w:t>
            </w:r>
          </w:p>
        </w:tc>
        <w:tc>
          <w:tcPr>
            <w:tcW w:w="1275" w:type="dxa"/>
          </w:tcPr>
          <w:p w:rsidR="00AF2C56" w:rsidRDefault="00AF2C56">
            <w:r w:rsidRPr="00037E8A">
              <w:rPr>
                <w:rFonts w:ascii="GHEA Grapalat" w:hAnsi="GHEA Grapalat"/>
              </w:rPr>
              <w:t xml:space="preserve">РА, г. Ереван,ул. </w:t>
            </w:r>
            <w:r w:rsidRPr="00037E8A">
              <w:rPr>
                <w:rFonts w:ascii="GHEA Grapalat" w:hAnsi="GHEA Grapalat"/>
                <w:color w:val="FF0000"/>
              </w:rPr>
              <w:t>Исаакян</w:t>
            </w:r>
            <w:r w:rsidRPr="00037E8A">
              <w:rPr>
                <w:rFonts w:ascii="GHEA Grapalat" w:hAnsi="GHEA Grapalat"/>
              </w:rPr>
              <w:t xml:space="preserve"> 28</w:t>
            </w:r>
          </w:p>
        </w:tc>
        <w:tc>
          <w:tcPr>
            <w:tcW w:w="851" w:type="dxa"/>
            <w:vAlign w:val="center"/>
          </w:tcPr>
          <w:p w:rsidR="00AF2C56" w:rsidRPr="00BB1CDB" w:rsidRDefault="00AF2C56" w:rsidP="006F0303">
            <w:pPr>
              <w:jc w:val="center"/>
              <w:rPr>
                <w:rFonts w:ascii="Arial LatArm" w:hAnsi="Arial LatArm"/>
                <w:sz w:val="14"/>
                <w:szCs w:val="14"/>
                <w:lang w:val="es-ES"/>
              </w:rPr>
            </w:pPr>
            <w:r>
              <w:rPr>
                <w:rFonts w:ascii="Arial LatArm" w:hAnsi="Arial LatArm"/>
                <w:sz w:val="14"/>
                <w:szCs w:val="14"/>
                <w:lang w:val="es-ES"/>
              </w:rPr>
              <w:t>1</w:t>
            </w:r>
          </w:p>
        </w:tc>
        <w:tc>
          <w:tcPr>
            <w:tcW w:w="1851" w:type="dxa"/>
          </w:tcPr>
          <w:p w:rsidR="00AF2C56" w:rsidRDefault="00AF2C56">
            <w:r w:rsidRPr="00BA08A3">
              <w:rPr>
                <w:rFonts w:ascii="GHEA Grapalat" w:hAnsi="GHEA Grapalat"/>
                <w:sz w:val="18"/>
                <w:szCs w:val="18"/>
              </w:rPr>
              <w:t>Срок поставки товара составляет не менее 20 календарных дней с даты вступления в силу условий исполнения прав и обязанностей сторон по договору, если выбранный участник не согласен поставить товар в более короткий период</w:t>
            </w:r>
          </w:p>
        </w:tc>
      </w:tr>
      <w:tr w:rsidR="00AF2C56" w:rsidRPr="00B138F3" w:rsidTr="000F3225">
        <w:trPr>
          <w:trHeight w:val="246"/>
          <w:jc w:val="center"/>
        </w:trPr>
        <w:tc>
          <w:tcPr>
            <w:tcW w:w="748" w:type="dxa"/>
            <w:vAlign w:val="center"/>
          </w:tcPr>
          <w:p w:rsidR="00AF2C56" w:rsidRPr="00BC729F" w:rsidRDefault="000E3E72" w:rsidP="006F0303">
            <w:pPr>
              <w:spacing w:line="276" w:lineRule="auto"/>
              <w:jc w:val="center"/>
              <w:rPr>
                <w:rFonts w:ascii="Sylfaen" w:hAnsi="Sylfaen" w:cs="GHEA Grapalat"/>
                <w:sz w:val="18"/>
                <w:szCs w:val="18"/>
                <w:lang w:val="es-ES"/>
              </w:rPr>
            </w:pPr>
            <w:r>
              <w:rPr>
                <w:rFonts w:ascii="Sylfaen" w:hAnsi="Sylfaen" w:cs="GHEA Grapalat"/>
                <w:sz w:val="18"/>
                <w:szCs w:val="18"/>
                <w:lang w:val="es-ES"/>
              </w:rPr>
              <w:t>3</w:t>
            </w:r>
          </w:p>
        </w:tc>
        <w:tc>
          <w:tcPr>
            <w:tcW w:w="1560"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32341100</w:t>
            </w:r>
          </w:p>
        </w:tc>
        <w:tc>
          <w:tcPr>
            <w:tcW w:w="1985" w:type="dxa"/>
          </w:tcPr>
          <w:p w:rsidR="00AF2C56" w:rsidRDefault="00AF2C56" w:rsidP="004B5946">
            <w:r w:rsidRPr="00171D08">
              <w:t>микрофон</w:t>
            </w:r>
          </w:p>
        </w:tc>
        <w:tc>
          <w:tcPr>
            <w:tcW w:w="1559" w:type="dxa"/>
            <w:gridSpan w:val="2"/>
          </w:tcPr>
          <w:p w:rsidR="00AF2C56" w:rsidRPr="00B138F3" w:rsidRDefault="00AF2C56" w:rsidP="000D5742">
            <w:pPr>
              <w:widowControl w:val="0"/>
              <w:jc w:val="center"/>
              <w:rPr>
                <w:rFonts w:ascii="GHEA Grapalat" w:hAnsi="GHEA Grapalat"/>
                <w:sz w:val="16"/>
                <w:szCs w:val="16"/>
              </w:rPr>
            </w:pPr>
          </w:p>
        </w:tc>
        <w:tc>
          <w:tcPr>
            <w:tcW w:w="3119" w:type="dxa"/>
          </w:tcPr>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конференц-микрофон</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Должен иметь красное светодиодное кольцо для включения / выключения сигнала, гибкую шейку микрофона,</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 xml:space="preserve">  база, сигнальный кабель, батарея 21,5 В</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Направление: в одну сторону</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Частотная характеристика: 100 Гц-16 кГц</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Чувствительность: -37 дБ ± 3 дБ (0 дБ = 1 В/Па при 1 кГц)</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Выходное сопротивление: 100 Ом ± 30% (при 1 кГц)</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Сопротивление нагрузки: 1000 Ом</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Источник питания: фантомное питание 9-52 В или 2 батарейки ААА 1,5 В.</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t>Тип батареи: ААА 1,5 В</w:t>
            </w:r>
          </w:p>
          <w:p w:rsidR="00BE494B" w:rsidRPr="00BE494B" w:rsidRDefault="00BE494B" w:rsidP="00BE494B">
            <w:pPr>
              <w:widowControl w:val="0"/>
              <w:jc w:val="center"/>
              <w:rPr>
                <w:rFonts w:ascii="GHEA Grapalat" w:hAnsi="GHEA Grapalat"/>
                <w:sz w:val="16"/>
                <w:szCs w:val="16"/>
              </w:rPr>
            </w:pPr>
            <w:r w:rsidRPr="00BE494B">
              <w:rPr>
                <w:rFonts w:ascii="GHEA Grapalat" w:hAnsi="GHEA Grapalat"/>
                <w:sz w:val="16"/>
                <w:szCs w:val="16"/>
              </w:rPr>
              <w:lastRenderedPageBreak/>
              <w:t>Кабель в комплекте: XLR F на XLR M (6 метров)</w:t>
            </w:r>
          </w:p>
          <w:p w:rsidR="00AF2C56" w:rsidRPr="00A47212" w:rsidRDefault="00BE494B" w:rsidP="00BE494B">
            <w:pPr>
              <w:widowControl w:val="0"/>
              <w:jc w:val="center"/>
              <w:rPr>
                <w:rFonts w:ascii="GHEA Grapalat" w:hAnsi="GHEA Grapalat"/>
                <w:sz w:val="16"/>
                <w:szCs w:val="16"/>
              </w:rPr>
            </w:pPr>
            <w:r w:rsidRPr="00BE494B">
              <w:rPr>
                <w:rFonts w:ascii="GHEA Grapalat" w:hAnsi="GHEA Grapalat"/>
                <w:sz w:val="16"/>
                <w:szCs w:val="16"/>
              </w:rPr>
              <w:t>Гарантия 365 дней</w:t>
            </w:r>
          </w:p>
        </w:tc>
        <w:tc>
          <w:tcPr>
            <w:tcW w:w="708" w:type="dxa"/>
            <w:gridSpan w:val="2"/>
          </w:tcPr>
          <w:p w:rsidR="00AF2C56" w:rsidRDefault="00AF2C56">
            <w:r w:rsidRPr="00CD4495">
              <w:rPr>
                <w:rFonts w:ascii="GHEA Grapalat" w:hAnsi="GHEA Grapalat"/>
                <w:sz w:val="16"/>
                <w:szCs w:val="16"/>
                <w:lang w:val="en-US"/>
              </w:rPr>
              <w:lastRenderedPageBreak/>
              <w:t>Метр</w:t>
            </w:r>
          </w:p>
        </w:tc>
        <w:tc>
          <w:tcPr>
            <w:tcW w:w="993" w:type="dxa"/>
          </w:tcPr>
          <w:p w:rsidR="00AF2C56" w:rsidRPr="00B138F3" w:rsidRDefault="00AF2C56" w:rsidP="000D5742">
            <w:pPr>
              <w:widowControl w:val="0"/>
              <w:jc w:val="center"/>
              <w:rPr>
                <w:rFonts w:ascii="GHEA Grapalat" w:hAnsi="GHEA Grapalat"/>
                <w:sz w:val="16"/>
                <w:szCs w:val="16"/>
              </w:rPr>
            </w:pPr>
          </w:p>
        </w:tc>
        <w:tc>
          <w:tcPr>
            <w:tcW w:w="850" w:type="dxa"/>
            <w:gridSpan w:val="2"/>
          </w:tcPr>
          <w:p w:rsidR="00AF2C56" w:rsidRPr="00B138F3" w:rsidRDefault="00AF2C56" w:rsidP="000D5742">
            <w:pPr>
              <w:widowControl w:val="0"/>
              <w:jc w:val="center"/>
              <w:rPr>
                <w:rFonts w:ascii="GHEA Grapalat" w:hAnsi="GHEA Grapalat"/>
                <w:sz w:val="16"/>
                <w:szCs w:val="16"/>
              </w:rPr>
            </w:pPr>
          </w:p>
        </w:tc>
        <w:tc>
          <w:tcPr>
            <w:tcW w:w="851" w:type="dxa"/>
            <w:vAlign w:val="center"/>
          </w:tcPr>
          <w:p w:rsidR="00AF2C56" w:rsidRPr="00BB1CDB" w:rsidRDefault="00AF2C56" w:rsidP="00530087">
            <w:pPr>
              <w:jc w:val="center"/>
              <w:rPr>
                <w:rFonts w:ascii="Arial LatArm" w:hAnsi="Arial LatArm"/>
                <w:sz w:val="14"/>
                <w:szCs w:val="14"/>
                <w:lang w:val="es-ES"/>
              </w:rPr>
            </w:pPr>
            <w:r>
              <w:rPr>
                <w:rFonts w:ascii="Arial LatArm" w:hAnsi="Arial LatArm"/>
                <w:sz w:val="14"/>
                <w:szCs w:val="14"/>
                <w:lang w:val="es-ES"/>
              </w:rPr>
              <w:t>2</w:t>
            </w:r>
          </w:p>
        </w:tc>
        <w:tc>
          <w:tcPr>
            <w:tcW w:w="1275" w:type="dxa"/>
          </w:tcPr>
          <w:p w:rsidR="00AF2C56" w:rsidRDefault="00AF2C56">
            <w:r w:rsidRPr="00037E8A">
              <w:rPr>
                <w:rFonts w:ascii="GHEA Grapalat" w:hAnsi="GHEA Grapalat"/>
              </w:rPr>
              <w:t xml:space="preserve">РА, г. Ереван,ул. </w:t>
            </w:r>
            <w:r w:rsidRPr="00037E8A">
              <w:rPr>
                <w:rFonts w:ascii="GHEA Grapalat" w:hAnsi="GHEA Grapalat"/>
                <w:color w:val="FF0000"/>
              </w:rPr>
              <w:t>Исаакян</w:t>
            </w:r>
            <w:r w:rsidRPr="00037E8A">
              <w:rPr>
                <w:rFonts w:ascii="GHEA Grapalat" w:hAnsi="GHEA Grapalat"/>
              </w:rPr>
              <w:t xml:space="preserve"> 28</w:t>
            </w:r>
          </w:p>
        </w:tc>
        <w:tc>
          <w:tcPr>
            <w:tcW w:w="851" w:type="dxa"/>
            <w:vAlign w:val="center"/>
          </w:tcPr>
          <w:p w:rsidR="00AF2C56" w:rsidRPr="00BB1CDB" w:rsidRDefault="00AF2C56" w:rsidP="006F0303">
            <w:pPr>
              <w:jc w:val="center"/>
              <w:rPr>
                <w:rFonts w:ascii="Arial LatArm" w:hAnsi="Arial LatArm"/>
                <w:sz w:val="14"/>
                <w:szCs w:val="14"/>
                <w:lang w:val="es-ES"/>
              </w:rPr>
            </w:pPr>
            <w:r>
              <w:rPr>
                <w:rFonts w:ascii="Arial LatArm" w:hAnsi="Arial LatArm"/>
                <w:sz w:val="14"/>
                <w:szCs w:val="14"/>
                <w:lang w:val="es-ES"/>
              </w:rPr>
              <w:t>2</w:t>
            </w:r>
          </w:p>
        </w:tc>
        <w:tc>
          <w:tcPr>
            <w:tcW w:w="1851" w:type="dxa"/>
          </w:tcPr>
          <w:p w:rsidR="00AF2C56" w:rsidRDefault="00AF2C56">
            <w:r w:rsidRPr="00BA08A3">
              <w:rPr>
                <w:rFonts w:ascii="GHEA Grapalat" w:hAnsi="GHEA Grapalat"/>
                <w:sz w:val="18"/>
                <w:szCs w:val="18"/>
              </w:rPr>
              <w:t>Срок поставки товара составляет не менее 20 календарных дней с даты вступления в силу условий исполнения прав и обязанностей сторон по договору, если выбранный участник не согласен поставить товар в более короткий период</w:t>
            </w:r>
          </w:p>
        </w:tc>
      </w:tr>
      <w:tr w:rsidR="00AF2C56" w:rsidRPr="00B138F3" w:rsidTr="000F3225">
        <w:trPr>
          <w:trHeight w:val="246"/>
          <w:jc w:val="center"/>
        </w:trPr>
        <w:tc>
          <w:tcPr>
            <w:tcW w:w="748" w:type="dxa"/>
            <w:vAlign w:val="center"/>
          </w:tcPr>
          <w:p w:rsidR="00AF2C56" w:rsidRPr="00BC729F" w:rsidRDefault="000E3E72"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lastRenderedPageBreak/>
              <w:t>4</w:t>
            </w:r>
          </w:p>
        </w:tc>
        <w:tc>
          <w:tcPr>
            <w:tcW w:w="1560"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32331600</w:t>
            </w:r>
          </w:p>
        </w:tc>
        <w:tc>
          <w:tcPr>
            <w:tcW w:w="1985" w:type="dxa"/>
          </w:tcPr>
          <w:p w:rsidR="00AF2C56" w:rsidRPr="009D6A91" w:rsidRDefault="00AF2C56" w:rsidP="004B5946">
            <w:pPr>
              <w:rPr>
                <w:lang w:val="en-US"/>
              </w:rPr>
            </w:pPr>
            <w:r>
              <w:rPr>
                <w:lang w:val="en-US"/>
              </w:rPr>
              <w:t>C</w:t>
            </w:r>
            <w:r w:rsidRPr="00D25BD6">
              <w:t>D-плеер</w:t>
            </w:r>
          </w:p>
        </w:tc>
        <w:tc>
          <w:tcPr>
            <w:tcW w:w="1559" w:type="dxa"/>
            <w:gridSpan w:val="2"/>
          </w:tcPr>
          <w:p w:rsidR="00AF2C56" w:rsidRPr="00B138F3" w:rsidRDefault="00AF2C56" w:rsidP="000D5742">
            <w:pPr>
              <w:widowControl w:val="0"/>
              <w:jc w:val="center"/>
              <w:rPr>
                <w:rFonts w:ascii="GHEA Grapalat" w:hAnsi="GHEA Grapalat"/>
                <w:sz w:val="16"/>
                <w:szCs w:val="16"/>
              </w:rPr>
            </w:pPr>
          </w:p>
        </w:tc>
        <w:tc>
          <w:tcPr>
            <w:tcW w:w="3119" w:type="dxa"/>
          </w:tcPr>
          <w:p w:rsidR="00BE494B" w:rsidRDefault="00BE494B" w:rsidP="00BE494B">
            <w:pPr>
              <w:widowControl w:val="0"/>
              <w:jc w:val="center"/>
            </w:pPr>
            <w:r>
              <w:t>Тип: Двойной проигрыватель компакт-дисков</w:t>
            </w:r>
          </w:p>
          <w:p w:rsidR="00BE494B" w:rsidRDefault="00BE494B" w:rsidP="00BE494B">
            <w:pPr>
              <w:widowControl w:val="0"/>
              <w:jc w:val="center"/>
            </w:pPr>
            <w:r>
              <w:t>Доступные диски: CD/-R/-RW Форматы CD-DA и MP3 (8 и 12 см) Регулировка по высоте: ±4%, ±8%, ±16%</w:t>
            </w:r>
          </w:p>
          <w:p w:rsidR="00BE494B" w:rsidRDefault="00BE494B" w:rsidP="00BE494B">
            <w:pPr>
              <w:widowControl w:val="0"/>
              <w:jc w:val="center"/>
            </w:pPr>
            <w:r>
              <w:t>Отображать: прошедшее время, общее оставшееся время</w:t>
            </w:r>
          </w:p>
          <w:p w:rsidR="00BE494B" w:rsidRDefault="00BE494B" w:rsidP="00BE494B">
            <w:pPr>
              <w:widowControl w:val="0"/>
              <w:jc w:val="center"/>
            </w:pPr>
            <w:r>
              <w:t>Искажение: 0,09%</w:t>
            </w:r>
          </w:p>
          <w:p w:rsidR="00BE494B" w:rsidRDefault="00BE494B" w:rsidP="00BE494B">
            <w:pPr>
              <w:widowControl w:val="0"/>
              <w:jc w:val="center"/>
            </w:pPr>
            <w:r>
              <w:t>Отношение сигнал/шум: 70 дБ Частотная характеристика: 20-20 000 Гц Цифровой аудиовыход: 2 x RCA Источник питания: 115/230 В переменного тока, 50/60 Гц Потребляемая мощность: 30 Вт</w:t>
            </w:r>
          </w:p>
          <w:p w:rsidR="00AF2C56" w:rsidRPr="00A47212" w:rsidRDefault="00BE494B" w:rsidP="00BE494B">
            <w:pPr>
              <w:widowControl w:val="0"/>
              <w:jc w:val="center"/>
              <w:rPr>
                <w:rFonts w:ascii="GHEA Grapalat" w:hAnsi="GHEA Grapalat"/>
                <w:sz w:val="16"/>
                <w:szCs w:val="16"/>
              </w:rPr>
            </w:pPr>
            <w:r>
              <w:t>Гарантия 365 дней</w:t>
            </w:r>
          </w:p>
        </w:tc>
        <w:tc>
          <w:tcPr>
            <w:tcW w:w="708" w:type="dxa"/>
            <w:gridSpan w:val="2"/>
          </w:tcPr>
          <w:p w:rsidR="00AF2C56" w:rsidRDefault="00AF2C56">
            <w:r w:rsidRPr="00CD4495">
              <w:rPr>
                <w:rFonts w:ascii="GHEA Grapalat" w:hAnsi="GHEA Grapalat"/>
                <w:sz w:val="16"/>
                <w:szCs w:val="16"/>
                <w:lang w:val="en-US"/>
              </w:rPr>
              <w:t>Метр</w:t>
            </w:r>
          </w:p>
        </w:tc>
        <w:tc>
          <w:tcPr>
            <w:tcW w:w="993" w:type="dxa"/>
          </w:tcPr>
          <w:p w:rsidR="00AF2C56" w:rsidRPr="00B138F3" w:rsidRDefault="00AF2C56" w:rsidP="000D5742">
            <w:pPr>
              <w:widowControl w:val="0"/>
              <w:jc w:val="center"/>
              <w:rPr>
                <w:rFonts w:ascii="GHEA Grapalat" w:hAnsi="GHEA Grapalat"/>
                <w:sz w:val="16"/>
                <w:szCs w:val="16"/>
              </w:rPr>
            </w:pPr>
          </w:p>
        </w:tc>
        <w:tc>
          <w:tcPr>
            <w:tcW w:w="850" w:type="dxa"/>
            <w:gridSpan w:val="2"/>
          </w:tcPr>
          <w:p w:rsidR="00AF2C56" w:rsidRPr="00B138F3" w:rsidRDefault="00AF2C56" w:rsidP="000D5742">
            <w:pPr>
              <w:widowControl w:val="0"/>
              <w:jc w:val="center"/>
              <w:rPr>
                <w:rFonts w:ascii="GHEA Grapalat" w:hAnsi="GHEA Grapalat"/>
                <w:sz w:val="16"/>
                <w:szCs w:val="16"/>
              </w:rPr>
            </w:pPr>
          </w:p>
        </w:tc>
        <w:tc>
          <w:tcPr>
            <w:tcW w:w="851" w:type="dxa"/>
            <w:vAlign w:val="center"/>
          </w:tcPr>
          <w:p w:rsidR="00AF2C56" w:rsidRPr="00BB1CDB" w:rsidRDefault="00AF2C56" w:rsidP="006F0303">
            <w:pPr>
              <w:jc w:val="center"/>
              <w:rPr>
                <w:rFonts w:ascii="Arial LatArm" w:hAnsi="Arial LatArm"/>
                <w:sz w:val="14"/>
                <w:szCs w:val="14"/>
                <w:lang w:val="es-ES"/>
              </w:rPr>
            </w:pPr>
            <w:r>
              <w:rPr>
                <w:rFonts w:ascii="Arial LatArm" w:hAnsi="Arial LatArm"/>
                <w:sz w:val="14"/>
                <w:szCs w:val="14"/>
                <w:lang w:val="es-ES"/>
              </w:rPr>
              <w:t>1</w:t>
            </w:r>
          </w:p>
        </w:tc>
        <w:tc>
          <w:tcPr>
            <w:tcW w:w="1275" w:type="dxa"/>
          </w:tcPr>
          <w:p w:rsidR="00AF2C56" w:rsidRDefault="00AF2C56">
            <w:r w:rsidRPr="00037E8A">
              <w:rPr>
                <w:rFonts w:ascii="GHEA Grapalat" w:hAnsi="GHEA Grapalat"/>
              </w:rPr>
              <w:t xml:space="preserve">РА, г. Ереван,ул. </w:t>
            </w:r>
            <w:r w:rsidRPr="00037E8A">
              <w:rPr>
                <w:rFonts w:ascii="GHEA Grapalat" w:hAnsi="GHEA Grapalat"/>
                <w:color w:val="FF0000"/>
              </w:rPr>
              <w:t>Исаакян</w:t>
            </w:r>
            <w:r w:rsidRPr="00037E8A">
              <w:rPr>
                <w:rFonts w:ascii="GHEA Grapalat" w:hAnsi="GHEA Grapalat"/>
              </w:rPr>
              <w:t xml:space="preserve"> 28</w:t>
            </w:r>
          </w:p>
        </w:tc>
        <w:tc>
          <w:tcPr>
            <w:tcW w:w="851" w:type="dxa"/>
            <w:vAlign w:val="center"/>
          </w:tcPr>
          <w:p w:rsidR="00AF2C56" w:rsidRPr="00BB1CDB" w:rsidRDefault="00AF2C56" w:rsidP="006F0303">
            <w:pPr>
              <w:jc w:val="center"/>
              <w:rPr>
                <w:rFonts w:ascii="Arial LatArm" w:hAnsi="Arial LatArm"/>
                <w:sz w:val="14"/>
                <w:szCs w:val="14"/>
                <w:lang w:val="es-ES"/>
              </w:rPr>
            </w:pPr>
            <w:r>
              <w:rPr>
                <w:rFonts w:ascii="Arial LatArm" w:hAnsi="Arial LatArm"/>
                <w:sz w:val="14"/>
                <w:szCs w:val="14"/>
                <w:lang w:val="es-ES"/>
              </w:rPr>
              <w:t>1</w:t>
            </w:r>
          </w:p>
        </w:tc>
        <w:tc>
          <w:tcPr>
            <w:tcW w:w="1851" w:type="dxa"/>
          </w:tcPr>
          <w:p w:rsidR="00AF2C56" w:rsidRDefault="00AF2C56">
            <w:r w:rsidRPr="00BA08A3">
              <w:rPr>
                <w:rFonts w:ascii="GHEA Grapalat" w:hAnsi="GHEA Grapalat"/>
                <w:sz w:val="18"/>
                <w:szCs w:val="18"/>
              </w:rPr>
              <w:t>Срок поставки товара составляет не менее 20 календарных дней с даты вступления в силу условий исполнения прав и обязанностей сторон по договору, если выбранный участник не согласен поставить товар в более короткий период</w:t>
            </w:r>
          </w:p>
        </w:tc>
      </w:tr>
      <w:tr w:rsidR="00AF2C56" w:rsidRPr="00B138F3" w:rsidTr="000F3225">
        <w:trPr>
          <w:trHeight w:val="246"/>
          <w:jc w:val="center"/>
        </w:trPr>
        <w:tc>
          <w:tcPr>
            <w:tcW w:w="748" w:type="dxa"/>
            <w:vAlign w:val="center"/>
          </w:tcPr>
          <w:p w:rsidR="00AF2C56" w:rsidRPr="00BC729F" w:rsidRDefault="000E3E72"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5</w:t>
            </w:r>
          </w:p>
        </w:tc>
        <w:tc>
          <w:tcPr>
            <w:tcW w:w="1560"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31221190</w:t>
            </w:r>
          </w:p>
        </w:tc>
        <w:tc>
          <w:tcPr>
            <w:tcW w:w="1985" w:type="dxa"/>
          </w:tcPr>
          <w:p w:rsidR="00AF2C56" w:rsidRPr="00D25BD6" w:rsidRDefault="00AF2C56" w:rsidP="004B5946">
            <w:pPr>
              <w:rPr>
                <w:rFonts w:ascii="Arial" w:hAnsi="Arial" w:cs="Arial"/>
              </w:rPr>
            </w:pPr>
            <w:r w:rsidRPr="00D25BD6">
              <w:t>соединители и контактные элементы/</w:t>
            </w:r>
            <w:r w:rsidRPr="005F246F">
              <w:rPr>
                <w:rFonts w:ascii="Arial Armenian" w:hAnsi="Arial Armenian"/>
                <w:sz w:val="20"/>
                <w:szCs w:val="20"/>
                <w:lang w:val="es-ES"/>
              </w:rPr>
              <w:t xml:space="preserve"> NC3MXX</w:t>
            </w:r>
            <w:r>
              <w:rPr>
                <w:rFonts w:ascii="Arial Armenian" w:hAnsi="Arial Armenian"/>
                <w:sz w:val="20"/>
                <w:szCs w:val="20"/>
                <w:lang w:val="es-ES"/>
              </w:rPr>
              <w:t>/</w:t>
            </w:r>
          </w:p>
        </w:tc>
        <w:tc>
          <w:tcPr>
            <w:tcW w:w="1559" w:type="dxa"/>
            <w:gridSpan w:val="2"/>
          </w:tcPr>
          <w:p w:rsidR="00AF2C56" w:rsidRPr="00B138F3" w:rsidRDefault="00AF2C56" w:rsidP="000D5742">
            <w:pPr>
              <w:widowControl w:val="0"/>
              <w:jc w:val="center"/>
              <w:rPr>
                <w:rFonts w:ascii="GHEA Grapalat" w:hAnsi="GHEA Grapalat"/>
                <w:sz w:val="16"/>
                <w:szCs w:val="16"/>
              </w:rPr>
            </w:pPr>
          </w:p>
        </w:tc>
        <w:tc>
          <w:tcPr>
            <w:tcW w:w="3119" w:type="dxa"/>
          </w:tcPr>
          <w:p w:rsidR="00BE494B" w:rsidRDefault="00BE494B" w:rsidP="00BE494B">
            <w:pPr>
              <w:widowControl w:val="0"/>
              <w:jc w:val="center"/>
            </w:pPr>
            <w:r>
              <w:t>Кабельный разъем XLR 3-контактный (вилка), для кабеля диаметром 3,5–8,0 мм</w:t>
            </w:r>
          </w:p>
          <w:p w:rsidR="00BE494B" w:rsidRDefault="00BE494B" w:rsidP="00BE494B">
            <w:pPr>
              <w:widowControl w:val="0"/>
              <w:jc w:val="center"/>
            </w:pPr>
            <w:r>
              <w:t>Электрический:</w:t>
            </w:r>
          </w:p>
          <w:p w:rsidR="00BE494B" w:rsidRDefault="00BE494B" w:rsidP="00BE494B">
            <w:pPr>
              <w:widowControl w:val="0"/>
              <w:jc w:val="center"/>
            </w:pPr>
            <w:r>
              <w:t>Емкость между контактами ≤ 4 пФ</w:t>
            </w:r>
          </w:p>
          <w:p w:rsidR="00BE494B" w:rsidRDefault="00BE494B" w:rsidP="00BE494B">
            <w:pPr>
              <w:widowControl w:val="0"/>
              <w:jc w:val="center"/>
            </w:pPr>
            <w:r>
              <w:t xml:space="preserve">Контактное сопротивление </w:t>
            </w:r>
            <w:r>
              <w:lastRenderedPageBreak/>
              <w:t>≤ 3 мОм</w:t>
            </w:r>
          </w:p>
          <w:p w:rsidR="00BE494B" w:rsidRDefault="00BE494B" w:rsidP="00BE494B">
            <w:pPr>
              <w:widowControl w:val="0"/>
              <w:jc w:val="center"/>
            </w:pPr>
            <w:r>
              <w:t>Диэлектрическая мощность 1,5 кВт</w:t>
            </w:r>
          </w:p>
          <w:p w:rsidR="00BE494B" w:rsidRDefault="00BE494B" w:rsidP="00BE494B">
            <w:pPr>
              <w:widowControl w:val="0"/>
              <w:jc w:val="center"/>
            </w:pPr>
            <w:r>
              <w:t>Сопротивление изоляции &gt; 10 ГОм (начальное)</w:t>
            </w:r>
          </w:p>
          <w:p w:rsidR="00BE494B" w:rsidRDefault="00BE494B" w:rsidP="00BE494B">
            <w:pPr>
              <w:widowControl w:val="0"/>
              <w:jc w:val="center"/>
            </w:pPr>
            <w:r>
              <w:t>Номинальный ток на контакт 16 А</w:t>
            </w:r>
          </w:p>
          <w:p w:rsidR="00BE494B" w:rsidRDefault="00BE494B" w:rsidP="00BE494B">
            <w:pPr>
              <w:widowControl w:val="0"/>
              <w:jc w:val="center"/>
            </w:pPr>
            <w:r>
              <w:t>Номинальное напряжение &lt; 50 В</w:t>
            </w:r>
          </w:p>
          <w:p w:rsidR="00BE494B" w:rsidRDefault="00BE494B" w:rsidP="00BE494B">
            <w:pPr>
              <w:widowControl w:val="0"/>
              <w:jc w:val="center"/>
            </w:pPr>
            <w:r>
              <w:t>механический</w:t>
            </w:r>
          </w:p>
          <w:p w:rsidR="00BE494B" w:rsidRDefault="00BE494B" w:rsidP="00BE494B">
            <w:pPr>
              <w:widowControl w:val="0"/>
              <w:jc w:val="center"/>
            </w:pPr>
            <w:r>
              <w:t>Внешний диаметр кабеля 3,5 - 8,0 мм</w:t>
            </w:r>
          </w:p>
          <w:p w:rsidR="00BE494B" w:rsidRDefault="00BE494B" w:rsidP="00BE494B">
            <w:pPr>
              <w:widowControl w:val="0"/>
              <w:jc w:val="center"/>
            </w:pPr>
            <w:r>
              <w:t>Усилие установки ≤ 20 Н</w:t>
            </w:r>
          </w:p>
          <w:p w:rsidR="00BE494B" w:rsidRDefault="00BE494B" w:rsidP="00BE494B">
            <w:pPr>
              <w:widowControl w:val="0"/>
              <w:jc w:val="center"/>
            </w:pPr>
            <w:r>
              <w:t>Усилие удаления ≤ 20 Н</w:t>
            </w:r>
          </w:p>
          <w:p w:rsidR="00BE494B" w:rsidRDefault="00BE494B" w:rsidP="00BE494B">
            <w:pPr>
              <w:widowControl w:val="0"/>
              <w:jc w:val="center"/>
            </w:pPr>
            <w:r>
              <w:t>Максимальный размер провода. 2,5 мм²</w:t>
            </w:r>
          </w:p>
          <w:p w:rsidR="00BE494B" w:rsidRDefault="00BE494B" w:rsidP="00BE494B">
            <w:pPr>
              <w:widowControl w:val="0"/>
              <w:jc w:val="center"/>
            </w:pPr>
            <w:r>
              <w:t>Максимальный размер провода. 14 АВГ</w:t>
            </w:r>
          </w:p>
          <w:p w:rsidR="00BE494B" w:rsidRDefault="00BE494B" w:rsidP="00BE494B">
            <w:pPr>
              <w:widowControl w:val="0"/>
              <w:jc w:val="center"/>
            </w:pPr>
            <w:r>
              <w:t>Соединение Контакты под пайку</w:t>
            </w:r>
          </w:p>
          <w:p w:rsidR="00BE494B" w:rsidRDefault="00BE494B" w:rsidP="00BE494B">
            <w:pPr>
              <w:widowControl w:val="0"/>
              <w:jc w:val="center"/>
            </w:pPr>
            <w:r>
              <w:t>Запорное устройство Замок-защелка</w:t>
            </w:r>
          </w:p>
          <w:p w:rsidR="00BE494B" w:rsidRDefault="00BE494B" w:rsidP="00BE494B">
            <w:pPr>
              <w:widowControl w:val="0"/>
              <w:jc w:val="center"/>
            </w:pPr>
            <w:r>
              <w:t>Элемент:</w:t>
            </w:r>
          </w:p>
          <w:p w:rsidR="00BE494B" w:rsidRDefault="00BE494B" w:rsidP="00BE494B">
            <w:pPr>
              <w:widowControl w:val="0"/>
              <w:jc w:val="center"/>
            </w:pPr>
            <w:r>
              <w:t>Багажник полиуретан</w:t>
            </w:r>
          </w:p>
          <w:p w:rsidR="00BE494B" w:rsidRDefault="00BE494B" w:rsidP="00BE494B">
            <w:pPr>
              <w:widowControl w:val="0"/>
              <w:jc w:val="center"/>
            </w:pPr>
            <w:r>
              <w:t>Контактное покрытие 2 мкм Ag</w:t>
            </w:r>
          </w:p>
          <w:p w:rsidR="00BE494B" w:rsidRDefault="00BE494B" w:rsidP="00BE494B">
            <w:pPr>
              <w:widowControl w:val="0"/>
              <w:jc w:val="center"/>
            </w:pPr>
            <w:r>
              <w:t>Контакты Латунь (CuZn39Pb3)</w:t>
            </w:r>
          </w:p>
          <w:p w:rsidR="00BE494B" w:rsidRDefault="00BE494B" w:rsidP="00BE494B">
            <w:pPr>
              <w:widowControl w:val="0"/>
              <w:jc w:val="center"/>
            </w:pPr>
            <w:r>
              <w:t>Вставка Полиамид (PA66)</w:t>
            </w:r>
          </w:p>
          <w:p w:rsidR="00BE494B" w:rsidRDefault="00BE494B" w:rsidP="00BE494B">
            <w:pPr>
              <w:widowControl w:val="0"/>
              <w:jc w:val="center"/>
            </w:pPr>
            <w:r>
              <w:t>Запорный элемент Цинк цинк (ZnAl4Cu1)</w:t>
            </w:r>
          </w:p>
          <w:p w:rsidR="00BE494B" w:rsidRDefault="00BE494B" w:rsidP="00BE494B">
            <w:pPr>
              <w:widowControl w:val="0"/>
              <w:jc w:val="center"/>
            </w:pPr>
            <w:r>
              <w:t xml:space="preserve">Цинковое литье под </w:t>
            </w:r>
            <w:r>
              <w:lastRenderedPageBreak/>
              <w:t>давлением (ZnAl4Cu1)</w:t>
            </w:r>
          </w:p>
          <w:p w:rsidR="00BE494B" w:rsidRDefault="00BE494B" w:rsidP="00BE494B">
            <w:pPr>
              <w:widowControl w:val="0"/>
              <w:jc w:val="center"/>
            </w:pPr>
            <w:r>
              <w:t>никель в скорлупе</w:t>
            </w:r>
          </w:p>
          <w:p w:rsidR="00BE494B" w:rsidRDefault="00BE494B" w:rsidP="00BE494B">
            <w:pPr>
              <w:widowControl w:val="0"/>
              <w:jc w:val="center"/>
            </w:pPr>
            <w:r>
              <w:t>Полиацеталь для снятия напряжения (POM)</w:t>
            </w:r>
          </w:p>
          <w:p w:rsidR="00BE494B" w:rsidRDefault="00BE494B" w:rsidP="00BE494B">
            <w:pPr>
              <w:widowControl w:val="0"/>
              <w:jc w:val="center"/>
            </w:pPr>
            <w:r>
              <w:t>Относящийся к окружающей среде</w:t>
            </w:r>
          </w:p>
          <w:p w:rsidR="00BE494B" w:rsidRDefault="00BE494B" w:rsidP="00BE494B">
            <w:pPr>
              <w:widowControl w:val="0"/>
              <w:jc w:val="center"/>
            </w:pPr>
            <w:r>
              <w:t>Воспламеняемость UL 94 V-0</w:t>
            </w:r>
          </w:p>
          <w:p w:rsidR="00BE494B" w:rsidRDefault="00BE494B" w:rsidP="00BE494B">
            <w:pPr>
              <w:widowControl w:val="0"/>
              <w:jc w:val="center"/>
            </w:pPr>
            <w:r>
              <w:t>Соответствие стандарту IEC 61076-2-103</w:t>
            </w:r>
          </w:p>
          <w:p w:rsidR="00BE494B" w:rsidRDefault="00BE494B" w:rsidP="00BE494B">
            <w:pPr>
              <w:widowControl w:val="0"/>
              <w:jc w:val="center"/>
            </w:pPr>
            <w:r>
              <w:t>Класс защиты IP 40</w:t>
            </w:r>
          </w:p>
          <w:p w:rsidR="00BE494B" w:rsidRDefault="00BE494B" w:rsidP="00BE494B">
            <w:pPr>
              <w:widowControl w:val="0"/>
              <w:jc w:val="center"/>
            </w:pPr>
            <w:r>
              <w:t>Возможность пайки Соответствует IEC 68-2-20</w:t>
            </w:r>
          </w:p>
          <w:p w:rsidR="00AF2C56" w:rsidRPr="00A47212" w:rsidRDefault="00BE494B" w:rsidP="00BE494B">
            <w:pPr>
              <w:widowControl w:val="0"/>
              <w:jc w:val="center"/>
              <w:rPr>
                <w:rFonts w:ascii="GHEA Grapalat" w:hAnsi="GHEA Grapalat"/>
                <w:sz w:val="16"/>
                <w:szCs w:val="16"/>
              </w:rPr>
            </w:pPr>
            <w:r>
              <w:t>Диапазон температур от -30 °C до +80 °C</w:t>
            </w:r>
          </w:p>
        </w:tc>
        <w:tc>
          <w:tcPr>
            <w:tcW w:w="708" w:type="dxa"/>
            <w:gridSpan w:val="2"/>
          </w:tcPr>
          <w:p w:rsidR="00AF2C56" w:rsidRDefault="00AF2C56">
            <w:r w:rsidRPr="00CD4495">
              <w:rPr>
                <w:rFonts w:ascii="GHEA Grapalat" w:hAnsi="GHEA Grapalat"/>
                <w:sz w:val="16"/>
                <w:szCs w:val="16"/>
                <w:lang w:val="en-US"/>
              </w:rPr>
              <w:lastRenderedPageBreak/>
              <w:t>Метр</w:t>
            </w:r>
          </w:p>
        </w:tc>
        <w:tc>
          <w:tcPr>
            <w:tcW w:w="993" w:type="dxa"/>
          </w:tcPr>
          <w:p w:rsidR="00AF2C56" w:rsidRPr="00B138F3" w:rsidRDefault="00AF2C56" w:rsidP="000D5742">
            <w:pPr>
              <w:widowControl w:val="0"/>
              <w:jc w:val="center"/>
              <w:rPr>
                <w:rFonts w:ascii="GHEA Grapalat" w:hAnsi="GHEA Grapalat"/>
                <w:sz w:val="16"/>
                <w:szCs w:val="16"/>
              </w:rPr>
            </w:pPr>
          </w:p>
        </w:tc>
        <w:tc>
          <w:tcPr>
            <w:tcW w:w="850" w:type="dxa"/>
            <w:gridSpan w:val="2"/>
          </w:tcPr>
          <w:p w:rsidR="00AF2C56" w:rsidRPr="00B138F3" w:rsidRDefault="00AF2C56" w:rsidP="000D5742">
            <w:pPr>
              <w:widowControl w:val="0"/>
              <w:jc w:val="center"/>
              <w:rPr>
                <w:rFonts w:ascii="GHEA Grapalat" w:hAnsi="GHEA Grapalat"/>
                <w:sz w:val="16"/>
                <w:szCs w:val="16"/>
              </w:rPr>
            </w:pPr>
          </w:p>
        </w:tc>
        <w:tc>
          <w:tcPr>
            <w:tcW w:w="851" w:type="dxa"/>
            <w:vAlign w:val="center"/>
          </w:tcPr>
          <w:p w:rsidR="00AF2C56" w:rsidRPr="00BB1CDB" w:rsidRDefault="00BE494B" w:rsidP="006F0303">
            <w:pPr>
              <w:jc w:val="center"/>
              <w:rPr>
                <w:rFonts w:ascii="Arial LatArm" w:hAnsi="Arial LatArm"/>
                <w:sz w:val="14"/>
                <w:szCs w:val="14"/>
                <w:lang w:val="es-ES"/>
              </w:rPr>
            </w:pPr>
            <w:r>
              <w:rPr>
                <w:rFonts w:ascii="Arial LatArm" w:hAnsi="Arial LatArm"/>
                <w:sz w:val="14"/>
                <w:szCs w:val="14"/>
                <w:lang w:val="es-ES"/>
              </w:rPr>
              <w:t>15</w:t>
            </w:r>
          </w:p>
        </w:tc>
        <w:tc>
          <w:tcPr>
            <w:tcW w:w="1275" w:type="dxa"/>
          </w:tcPr>
          <w:p w:rsidR="00AF2C56" w:rsidRDefault="00AF2C56">
            <w:r w:rsidRPr="00037E8A">
              <w:rPr>
                <w:rFonts w:ascii="GHEA Grapalat" w:hAnsi="GHEA Grapalat"/>
              </w:rPr>
              <w:t xml:space="preserve">РА, г. Ереван,ул. </w:t>
            </w:r>
            <w:r w:rsidRPr="00037E8A">
              <w:rPr>
                <w:rFonts w:ascii="GHEA Grapalat" w:hAnsi="GHEA Grapalat"/>
                <w:color w:val="FF0000"/>
              </w:rPr>
              <w:t>Исаакян</w:t>
            </w:r>
            <w:r w:rsidRPr="00037E8A">
              <w:rPr>
                <w:rFonts w:ascii="GHEA Grapalat" w:hAnsi="GHEA Grapalat"/>
              </w:rPr>
              <w:t xml:space="preserve"> 28</w:t>
            </w:r>
          </w:p>
        </w:tc>
        <w:tc>
          <w:tcPr>
            <w:tcW w:w="851" w:type="dxa"/>
            <w:vAlign w:val="center"/>
          </w:tcPr>
          <w:p w:rsidR="00AF2C56" w:rsidRPr="00BB1CDB" w:rsidRDefault="00BE494B" w:rsidP="006F0303">
            <w:pPr>
              <w:jc w:val="center"/>
              <w:rPr>
                <w:rFonts w:ascii="Arial LatArm" w:hAnsi="Arial LatArm"/>
                <w:sz w:val="14"/>
                <w:szCs w:val="14"/>
                <w:lang w:val="es-ES"/>
              </w:rPr>
            </w:pPr>
            <w:r>
              <w:rPr>
                <w:rFonts w:ascii="Arial LatArm" w:hAnsi="Arial LatArm"/>
                <w:sz w:val="14"/>
                <w:szCs w:val="14"/>
                <w:lang w:val="es-ES"/>
              </w:rPr>
              <w:t>15</w:t>
            </w:r>
          </w:p>
        </w:tc>
        <w:tc>
          <w:tcPr>
            <w:tcW w:w="1851" w:type="dxa"/>
          </w:tcPr>
          <w:p w:rsidR="00AF2C56" w:rsidRDefault="00AF2C56">
            <w:r w:rsidRPr="00BA08A3">
              <w:rPr>
                <w:rFonts w:ascii="GHEA Grapalat" w:hAnsi="GHEA Grapalat"/>
                <w:sz w:val="18"/>
                <w:szCs w:val="18"/>
              </w:rPr>
              <w:t xml:space="preserve">Срок поставки товара составляет не менее 20 календарных дней с даты вступления в силу условий исполнения прав и обязанностей сторон по </w:t>
            </w:r>
            <w:r w:rsidRPr="00BA08A3">
              <w:rPr>
                <w:rFonts w:ascii="GHEA Grapalat" w:hAnsi="GHEA Grapalat"/>
                <w:sz w:val="18"/>
                <w:szCs w:val="18"/>
              </w:rPr>
              <w:lastRenderedPageBreak/>
              <w:t>договору, если выбранный участник не согласен поставить товар в более короткий период</w:t>
            </w:r>
          </w:p>
        </w:tc>
      </w:tr>
      <w:tr w:rsidR="00AF2C56" w:rsidRPr="00B138F3" w:rsidTr="000F3225">
        <w:trPr>
          <w:trHeight w:val="246"/>
          <w:jc w:val="center"/>
        </w:trPr>
        <w:tc>
          <w:tcPr>
            <w:tcW w:w="748" w:type="dxa"/>
            <w:vAlign w:val="center"/>
          </w:tcPr>
          <w:p w:rsidR="00AF2C56" w:rsidRPr="00BC729F" w:rsidRDefault="000E3E72"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lastRenderedPageBreak/>
              <w:t>6</w:t>
            </w:r>
          </w:p>
        </w:tc>
        <w:tc>
          <w:tcPr>
            <w:tcW w:w="1560"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31221191</w:t>
            </w:r>
          </w:p>
        </w:tc>
        <w:tc>
          <w:tcPr>
            <w:tcW w:w="1985" w:type="dxa"/>
          </w:tcPr>
          <w:p w:rsidR="00AF2C56" w:rsidRPr="00D25BD6" w:rsidRDefault="00AF2C56" w:rsidP="004B5946">
            <w:pPr>
              <w:rPr>
                <w:rFonts w:ascii="Sylfaen" w:hAnsi="Sylfaen"/>
              </w:rPr>
            </w:pPr>
            <w:r w:rsidRPr="00D25BD6">
              <w:t>соединители и контактные элементы</w:t>
            </w:r>
            <w:r w:rsidRPr="005F246F">
              <w:rPr>
                <w:rFonts w:ascii="Arial Armenian" w:hAnsi="Arial Armenian"/>
                <w:sz w:val="20"/>
                <w:szCs w:val="20"/>
                <w:lang w:val="es-ES"/>
              </w:rPr>
              <w:t xml:space="preserve"> NC3FXX</w:t>
            </w:r>
            <w:r>
              <w:rPr>
                <w:rFonts w:ascii="Arial Armenian" w:hAnsi="Arial Armenian"/>
                <w:sz w:val="20"/>
                <w:szCs w:val="20"/>
                <w:lang w:val="es-ES"/>
              </w:rPr>
              <w:t xml:space="preserve"> /</w:t>
            </w:r>
          </w:p>
        </w:tc>
        <w:tc>
          <w:tcPr>
            <w:tcW w:w="1559" w:type="dxa"/>
            <w:gridSpan w:val="2"/>
          </w:tcPr>
          <w:p w:rsidR="00AF2C56" w:rsidRPr="00B138F3" w:rsidRDefault="00AF2C56" w:rsidP="000D5742">
            <w:pPr>
              <w:widowControl w:val="0"/>
              <w:jc w:val="center"/>
              <w:rPr>
                <w:rFonts w:ascii="GHEA Grapalat" w:hAnsi="GHEA Grapalat"/>
                <w:sz w:val="16"/>
                <w:szCs w:val="16"/>
              </w:rPr>
            </w:pPr>
          </w:p>
        </w:tc>
        <w:tc>
          <w:tcPr>
            <w:tcW w:w="3119" w:type="dxa"/>
          </w:tcPr>
          <w:p w:rsidR="00BE494B" w:rsidRDefault="00BE494B" w:rsidP="00BE494B">
            <w:r>
              <w:t>Кабельный разъем XLR гнездо</w:t>
            </w:r>
          </w:p>
          <w:p w:rsidR="00BE494B" w:rsidRDefault="00BE494B" w:rsidP="00BE494B">
            <w:r>
              <w:t>Количество контактов 3</w:t>
            </w:r>
          </w:p>
          <w:p w:rsidR="00BE494B" w:rsidRDefault="00BE494B" w:rsidP="00BE494B">
            <w:r>
              <w:t>Емкость между соседними контактами 4 пФ</w:t>
            </w:r>
          </w:p>
          <w:p w:rsidR="00BE494B" w:rsidRDefault="00BE494B" w:rsidP="00BE494B">
            <w:r>
              <w:t>Контактное сопротивление ≤3 МОм</w:t>
            </w:r>
          </w:p>
          <w:p w:rsidR="00BE494B" w:rsidRDefault="00BE494B" w:rsidP="00BE494B">
            <w:r>
              <w:t>Электрическая мощность 1,5 кВ постоянная</w:t>
            </w:r>
          </w:p>
          <w:p w:rsidR="00BE494B" w:rsidRDefault="00BE494B" w:rsidP="00BE494B">
            <w:r>
              <w:t>Сопротивление изоляции &gt;10 ГОм (начальное)</w:t>
            </w:r>
          </w:p>
          <w:p w:rsidR="00BE494B" w:rsidRDefault="00BE494B" w:rsidP="00BE494B">
            <w:r>
              <w:t>Номинальный ток на контакт 16 А</w:t>
            </w:r>
          </w:p>
          <w:p w:rsidR="00BE494B" w:rsidRDefault="00BE494B" w:rsidP="00BE494B">
            <w:r>
              <w:t>Номинальное напряжение 50 В</w:t>
            </w:r>
          </w:p>
          <w:p w:rsidR="00BE494B" w:rsidRDefault="00BE494B" w:rsidP="00BE494B">
            <w:r>
              <w:t>Совместимый диаметр кабеля 3,5 - 8 мм</w:t>
            </w:r>
          </w:p>
          <w:p w:rsidR="00BE494B" w:rsidRDefault="00BE494B" w:rsidP="00BE494B">
            <w:r>
              <w:lastRenderedPageBreak/>
              <w:t>Монтажное усилие &gt; 20 Н</w:t>
            </w:r>
          </w:p>
          <w:p w:rsidR="00BE494B" w:rsidRDefault="00BE494B" w:rsidP="00BE494B">
            <w:r>
              <w:t>Удерживающая сила &gt; 20 Н</w:t>
            </w:r>
          </w:p>
          <w:p w:rsidR="00BE494B" w:rsidRDefault="00BE494B" w:rsidP="00BE494B">
            <w:r>
              <w:t>Сечение провода 2,5 мм2 / 14 AWG</w:t>
            </w:r>
          </w:p>
          <w:p w:rsidR="00BE494B" w:rsidRDefault="00BE494B" w:rsidP="00BE494B">
            <w:r>
              <w:t>Кабельный замок из полиуретана</w:t>
            </w:r>
          </w:p>
          <w:p w:rsidR="00BE494B" w:rsidRDefault="00BE494B" w:rsidP="00BE494B">
            <w:r>
              <w:t>Контактное покрытие серебро, 2 мкм</w:t>
            </w:r>
          </w:p>
          <w:p w:rsidR="00BE494B" w:rsidRDefault="00BE494B" w:rsidP="00BE494B">
            <w:r>
              <w:t>Материал контактов бронза</w:t>
            </w:r>
          </w:p>
          <w:p w:rsidR="00BE494B" w:rsidRDefault="00BE494B" w:rsidP="00BE494B">
            <w:r>
              <w:t>Внутренняя обшивка из полиамида, армированного стекловолокном (PA 6.6 30 % GR)</w:t>
            </w:r>
          </w:p>
          <w:p w:rsidR="00BE494B" w:rsidRDefault="00BE494B" w:rsidP="00BE494B">
            <w:r>
              <w:t>защелка из цинкового сплава</w:t>
            </w:r>
          </w:p>
          <w:p w:rsidR="00BE494B" w:rsidRDefault="00BE494B" w:rsidP="00BE494B">
            <w:r>
              <w:t>Материал корпуса цинковый сплав</w:t>
            </w:r>
          </w:p>
          <w:p w:rsidR="00BE494B" w:rsidRDefault="00BE494B" w:rsidP="00BE494B">
            <w:r>
              <w:t>Никелирование</w:t>
            </w:r>
          </w:p>
          <w:p w:rsidR="00BE494B" w:rsidRDefault="00BE494B" w:rsidP="00BE494B">
            <w:r>
              <w:t>Внутренний картридж (держатель кабеля) полиацеталь (ПОМ)</w:t>
            </w:r>
          </w:p>
          <w:p w:rsidR="00BE494B" w:rsidRDefault="00BE494B" w:rsidP="00BE494B">
            <w:r>
              <w:t>Класс защиты IP 40</w:t>
            </w:r>
          </w:p>
          <w:p w:rsidR="00AF2C56" w:rsidRPr="00736496" w:rsidRDefault="00BE494B" w:rsidP="00BE494B">
            <w:pPr>
              <w:rPr>
                <w:rFonts w:ascii="Sylfaen" w:hAnsi="Sylfaen"/>
              </w:rPr>
            </w:pPr>
            <w:r>
              <w:t>Диапазон рабочих температур -30 °C ... +80 °C</w:t>
            </w:r>
            <w:r w:rsidR="00AF2C56" w:rsidRPr="00736496">
              <w:t>.</w:t>
            </w:r>
          </w:p>
        </w:tc>
        <w:tc>
          <w:tcPr>
            <w:tcW w:w="708" w:type="dxa"/>
            <w:gridSpan w:val="2"/>
          </w:tcPr>
          <w:p w:rsidR="00AF2C56" w:rsidRDefault="00AF2C56">
            <w:r w:rsidRPr="00CD4495">
              <w:rPr>
                <w:rFonts w:ascii="GHEA Grapalat" w:hAnsi="GHEA Grapalat"/>
                <w:sz w:val="16"/>
                <w:szCs w:val="16"/>
                <w:lang w:val="en-US"/>
              </w:rPr>
              <w:lastRenderedPageBreak/>
              <w:t>Метр</w:t>
            </w:r>
          </w:p>
        </w:tc>
        <w:tc>
          <w:tcPr>
            <w:tcW w:w="993" w:type="dxa"/>
          </w:tcPr>
          <w:p w:rsidR="00AF2C56" w:rsidRPr="00B138F3" w:rsidRDefault="00AF2C56" w:rsidP="000D5742">
            <w:pPr>
              <w:widowControl w:val="0"/>
              <w:jc w:val="center"/>
              <w:rPr>
                <w:rFonts w:ascii="GHEA Grapalat" w:hAnsi="GHEA Grapalat"/>
                <w:sz w:val="16"/>
                <w:szCs w:val="16"/>
              </w:rPr>
            </w:pPr>
          </w:p>
        </w:tc>
        <w:tc>
          <w:tcPr>
            <w:tcW w:w="850" w:type="dxa"/>
            <w:gridSpan w:val="2"/>
          </w:tcPr>
          <w:p w:rsidR="00AF2C56" w:rsidRPr="00B138F3" w:rsidRDefault="00AF2C56" w:rsidP="000D5742">
            <w:pPr>
              <w:widowControl w:val="0"/>
              <w:jc w:val="center"/>
              <w:rPr>
                <w:rFonts w:ascii="GHEA Grapalat" w:hAnsi="GHEA Grapalat"/>
                <w:sz w:val="16"/>
                <w:szCs w:val="16"/>
              </w:rPr>
            </w:pPr>
          </w:p>
        </w:tc>
        <w:tc>
          <w:tcPr>
            <w:tcW w:w="851" w:type="dxa"/>
            <w:vAlign w:val="center"/>
          </w:tcPr>
          <w:p w:rsidR="00AF2C56" w:rsidRPr="00BB1CDB" w:rsidRDefault="00BE494B" w:rsidP="006F0303">
            <w:pPr>
              <w:jc w:val="center"/>
              <w:rPr>
                <w:rFonts w:ascii="Arial LatArm" w:hAnsi="Arial LatArm"/>
                <w:sz w:val="14"/>
                <w:szCs w:val="14"/>
                <w:lang w:val="es-ES"/>
              </w:rPr>
            </w:pPr>
            <w:r>
              <w:rPr>
                <w:rFonts w:ascii="Arial LatArm" w:hAnsi="Arial LatArm"/>
                <w:sz w:val="14"/>
                <w:szCs w:val="14"/>
                <w:lang w:val="es-ES"/>
              </w:rPr>
              <w:t>10</w:t>
            </w:r>
          </w:p>
        </w:tc>
        <w:tc>
          <w:tcPr>
            <w:tcW w:w="1275" w:type="dxa"/>
          </w:tcPr>
          <w:p w:rsidR="00AF2C56" w:rsidRDefault="00AF2C56">
            <w:r w:rsidRPr="00037E8A">
              <w:rPr>
                <w:rFonts w:ascii="GHEA Grapalat" w:hAnsi="GHEA Grapalat"/>
              </w:rPr>
              <w:t xml:space="preserve">РА, г. Ереван,ул. </w:t>
            </w:r>
            <w:r w:rsidRPr="00037E8A">
              <w:rPr>
                <w:rFonts w:ascii="GHEA Grapalat" w:hAnsi="GHEA Grapalat"/>
                <w:color w:val="FF0000"/>
              </w:rPr>
              <w:t>Исаакян</w:t>
            </w:r>
            <w:r w:rsidRPr="00037E8A">
              <w:rPr>
                <w:rFonts w:ascii="GHEA Grapalat" w:hAnsi="GHEA Grapalat"/>
              </w:rPr>
              <w:t xml:space="preserve"> 28</w:t>
            </w:r>
          </w:p>
        </w:tc>
        <w:tc>
          <w:tcPr>
            <w:tcW w:w="851" w:type="dxa"/>
            <w:vAlign w:val="center"/>
          </w:tcPr>
          <w:p w:rsidR="00AF2C56" w:rsidRPr="00BB1CDB" w:rsidRDefault="00BE494B" w:rsidP="006F0303">
            <w:pPr>
              <w:jc w:val="center"/>
              <w:rPr>
                <w:rFonts w:ascii="Arial LatArm" w:hAnsi="Arial LatArm"/>
                <w:sz w:val="14"/>
                <w:szCs w:val="14"/>
                <w:lang w:val="es-ES"/>
              </w:rPr>
            </w:pPr>
            <w:r>
              <w:rPr>
                <w:rFonts w:ascii="Arial LatArm" w:hAnsi="Arial LatArm"/>
                <w:sz w:val="14"/>
                <w:szCs w:val="14"/>
                <w:lang w:val="es-ES"/>
              </w:rPr>
              <w:t>10</w:t>
            </w:r>
          </w:p>
        </w:tc>
        <w:tc>
          <w:tcPr>
            <w:tcW w:w="1851" w:type="dxa"/>
          </w:tcPr>
          <w:p w:rsidR="00AF2C56" w:rsidRDefault="00AF2C56">
            <w:r w:rsidRPr="001A5E18">
              <w:rPr>
                <w:rFonts w:ascii="GHEA Grapalat" w:hAnsi="GHEA Grapalat"/>
                <w:sz w:val="18"/>
                <w:szCs w:val="18"/>
              </w:rPr>
              <w:t>Срок поставки товара составляет не менее 20 календарных дней с даты вступления в силу условий исполнения прав и обязанностей сторон по договору, если выбранный участник не согласен поставить товар в более короткий период</w:t>
            </w:r>
          </w:p>
        </w:tc>
      </w:tr>
      <w:tr w:rsidR="00AF2C56" w:rsidRPr="00B138F3" w:rsidTr="000F3225">
        <w:trPr>
          <w:trHeight w:val="1119"/>
          <w:jc w:val="center"/>
        </w:trPr>
        <w:tc>
          <w:tcPr>
            <w:tcW w:w="748" w:type="dxa"/>
            <w:vAlign w:val="center"/>
          </w:tcPr>
          <w:p w:rsidR="00AF2C56" w:rsidRPr="00BC729F" w:rsidRDefault="000E3E72"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lastRenderedPageBreak/>
              <w:t>7</w:t>
            </w:r>
          </w:p>
        </w:tc>
        <w:tc>
          <w:tcPr>
            <w:tcW w:w="1560"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35121340/1</w:t>
            </w:r>
          </w:p>
        </w:tc>
        <w:tc>
          <w:tcPr>
            <w:tcW w:w="1985" w:type="dxa"/>
          </w:tcPr>
          <w:p w:rsidR="00AF2C56" w:rsidRPr="009D6A91" w:rsidRDefault="00AF2C56" w:rsidP="004B5946">
            <w:pPr>
              <w:rPr>
                <w:rFonts w:ascii="Sylfaen" w:hAnsi="Sylfaen"/>
                <w:lang w:val="en-US"/>
              </w:rPr>
            </w:pPr>
            <w:r w:rsidRPr="00AF2C56">
              <w:rPr>
                <w:rFonts w:ascii="Sylfaen" w:hAnsi="Sylfaen"/>
                <w:lang w:val="en-US"/>
              </w:rPr>
              <w:t>специальные специализированные устройства / дымососы</w:t>
            </w:r>
          </w:p>
        </w:tc>
        <w:tc>
          <w:tcPr>
            <w:tcW w:w="1559" w:type="dxa"/>
            <w:gridSpan w:val="2"/>
          </w:tcPr>
          <w:p w:rsidR="00AF2C56" w:rsidRPr="00B138F3" w:rsidRDefault="00AF2C56" w:rsidP="000D5742">
            <w:pPr>
              <w:widowControl w:val="0"/>
              <w:jc w:val="center"/>
              <w:rPr>
                <w:rFonts w:ascii="GHEA Grapalat" w:hAnsi="GHEA Grapalat"/>
                <w:sz w:val="16"/>
                <w:szCs w:val="16"/>
              </w:rPr>
            </w:pPr>
          </w:p>
        </w:tc>
        <w:tc>
          <w:tcPr>
            <w:tcW w:w="3119" w:type="dxa"/>
          </w:tcPr>
          <w:p w:rsidR="00BE494B" w:rsidRDefault="00BE494B" w:rsidP="00BE494B">
            <w:r>
              <w:t>Напряжение 200-240В50Гц 100-120В60Гц</w:t>
            </w:r>
          </w:p>
          <w:p w:rsidR="00BE494B" w:rsidRDefault="00BE494B" w:rsidP="00BE494B">
            <w:r>
              <w:t>Мощность 220В6000Вт/110В4000Вт</w:t>
            </w:r>
          </w:p>
          <w:p w:rsidR="00BE494B" w:rsidRDefault="00BE494B" w:rsidP="00BE494B">
            <w:r>
              <w:t>Покрытие не менее 150 квадратных метров примерно за 50 секунд</w:t>
            </w:r>
          </w:p>
          <w:p w:rsidR="00BE494B" w:rsidRDefault="00BE494B" w:rsidP="00BE494B">
            <w:r>
              <w:lastRenderedPageBreak/>
              <w:t>Объем резервуара для воды не менее 40 литров.</w:t>
            </w:r>
          </w:p>
          <w:p w:rsidR="00BE494B" w:rsidRDefault="00BE494B" w:rsidP="00BE494B">
            <w:r>
              <w:t>Минимум 25 кг сухого льда</w:t>
            </w:r>
          </w:p>
          <w:p w:rsidR="00BE494B" w:rsidRDefault="00BE494B" w:rsidP="00BE494B">
            <w:r>
              <w:t>Время нагрева 30 минут</w:t>
            </w:r>
          </w:p>
          <w:p w:rsidR="00BE494B" w:rsidRDefault="00BE494B" w:rsidP="00BE494B">
            <w:r>
              <w:t>Способ управления DMX512, беспроводной пульт дистанционного управления и пульт дистанционного управления</w:t>
            </w:r>
          </w:p>
          <w:p w:rsidR="00AF2C56" w:rsidRPr="00D00D40" w:rsidRDefault="00BE494B" w:rsidP="00BE494B">
            <w:r>
              <w:t>Гарантия 365 дней</w:t>
            </w:r>
          </w:p>
        </w:tc>
        <w:tc>
          <w:tcPr>
            <w:tcW w:w="708" w:type="dxa"/>
            <w:gridSpan w:val="2"/>
          </w:tcPr>
          <w:p w:rsidR="00AF2C56" w:rsidRDefault="00AF2C56">
            <w:r w:rsidRPr="009E63EB">
              <w:rPr>
                <w:rFonts w:ascii="GHEA Grapalat" w:hAnsi="GHEA Grapalat"/>
                <w:sz w:val="16"/>
                <w:szCs w:val="16"/>
                <w:lang w:val="en-US"/>
              </w:rPr>
              <w:lastRenderedPageBreak/>
              <w:t>штук</w:t>
            </w:r>
          </w:p>
        </w:tc>
        <w:tc>
          <w:tcPr>
            <w:tcW w:w="993" w:type="dxa"/>
          </w:tcPr>
          <w:p w:rsidR="00AF2C56" w:rsidRPr="00B138F3" w:rsidRDefault="00AF2C56" w:rsidP="000D5742">
            <w:pPr>
              <w:widowControl w:val="0"/>
              <w:jc w:val="center"/>
              <w:rPr>
                <w:rFonts w:ascii="GHEA Grapalat" w:hAnsi="GHEA Grapalat"/>
                <w:sz w:val="16"/>
                <w:szCs w:val="16"/>
              </w:rPr>
            </w:pPr>
          </w:p>
        </w:tc>
        <w:tc>
          <w:tcPr>
            <w:tcW w:w="840" w:type="dxa"/>
          </w:tcPr>
          <w:p w:rsidR="00AF2C56" w:rsidRPr="00B138F3" w:rsidRDefault="00AF2C56" w:rsidP="000D5742">
            <w:pPr>
              <w:widowControl w:val="0"/>
              <w:jc w:val="center"/>
              <w:rPr>
                <w:rFonts w:ascii="GHEA Grapalat" w:hAnsi="GHEA Grapalat"/>
                <w:sz w:val="16"/>
                <w:szCs w:val="16"/>
              </w:rPr>
            </w:pPr>
          </w:p>
        </w:tc>
        <w:tc>
          <w:tcPr>
            <w:tcW w:w="861" w:type="dxa"/>
            <w:gridSpan w:val="2"/>
            <w:vAlign w:val="center"/>
          </w:tcPr>
          <w:p w:rsidR="00AF2C56" w:rsidRPr="00BB1CDB" w:rsidRDefault="00BE494B" w:rsidP="006F0303">
            <w:pPr>
              <w:jc w:val="center"/>
              <w:rPr>
                <w:rFonts w:ascii="Arial LatArm" w:hAnsi="Arial LatArm"/>
                <w:sz w:val="14"/>
                <w:szCs w:val="14"/>
                <w:lang w:val="es-ES"/>
              </w:rPr>
            </w:pPr>
            <w:r>
              <w:rPr>
                <w:rFonts w:ascii="Arial LatArm" w:hAnsi="Arial LatArm"/>
                <w:sz w:val="14"/>
                <w:szCs w:val="14"/>
                <w:lang w:val="es-ES"/>
              </w:rPr>
              <w:t>1</w:t>
            </w:r>
          </w:p>
        </w:tc>
        <w:tc>
          <w:tcPr>
            <w:tcW w:w="1275" w:type="dxa"/>
          </w:tcPr>
          <w:p w:rsidR="00AF2C56" w:rsidRDefault="00AF2C56">
            <w:r w:rsidRPr="00037E8A">
              <w:rPr>
                <w:rFonts w:ascii="GHEA Grapalat" w:hAnsi="GHEA Grapalat"/>
              </w:rPr>
              <w:t xml:space="preserve">РА, г. Ереван,ул. </w:t>
            </w:r>
            <w:r w:rsidRPr="00037E8A">
              <w:rPr>
                <w:rFonts w:ascii="GHEA Grapalat" w:hAnsi="GHEA Grapalat"/>
                <w:color w:val="FF0000"/>
              </w:rPr>
              <w:t>Исаакян</w:t>
            </w:r>
            <w:r w:rsidRPr="00037E8A">
              <w:rPr>
                <w:rFonts w:ascii="GHEA Grapalat" w:hAnsi="GHEA Grapalat"/>
              </w:rPr>
              <w:t xml:space="preserve"> 28</w:t>
            </w:r>
          </w:p>
        </w:tc>
        <w:tc>
          <w:tcPr>
            <w:tcW w:w="851" w:type="dxa"/>
            <w:vAlign w:val="center"/>
          </w:tcPr>
          <w:p w:rsidR="00AF2C56" w:rsidRPr="00BB1CDB" w:rsidRDefault="00BE494B" w:rsidP="006F0303">
            <w:pPr>
              <w:jc w:val="center"/>
              <w:rPr>
                <w:rFonts w:ascii="Arial LatArm" w:hAnsi="Arial LatArm"/>
                <w:sz w:val="14"/>
                <w:szCs w:val="14"/>
                <w:lang w:val="es-ES"/>
              </w:rPr>
            </w:pPr>
            <w:r>
              <w:rPr>
                <w:rFonts w:ascii="Arial LatArm" w:hAnsi="Arial LatArm"/>
                <w:sz w:val="14"/>
                <w:szCs w:val="14"/>
                <w:lang w:val="es-ES"/>
              </w:rPr>
              <w:t>1</w:t>
            </w:r>
          </w:p>
        </w:tc>
        <w:tc>
          <w:tcPr>
            <w:tcW w:w="1851" w:type="dxa"/>
          </w:tcPr>
          <w:p w:rsidR="00AF2C56" w:rsidRDefault="00AF2C56">
            <w:r w:rsidRPr="001A5E18">
              <w:rPr>
                <w:rFonts w:ascii="GHEA Grapalat" w:hAnsi="GHEA Grapalat"/>
                <w:sz w:val="18"/>
                <w:szCs w:val="18"/>
              </w:rPr>
              <w:t xml:space="preserve">Срок поставки товара составляет не менее 20 календарных дней с даты вступления в силу условий исполнения прав и обязанностей </w:t>
            </w:r>
            <w:r w:rsidRPr="001A5E18">
              <w:rPr>
                <w:rFonts w:ascii="GHEA Grapalat" w:hAnsi="GHEA Grapalat"/>
                <w:sz w:val="18"/>
                <w:szCs w:val="18"/>
              </w:rPr>
              <w:lastRenderedPageBreak/>
              <w:t>сторон по договору, если выбранный участник не согласен поставить товар в более короткий период</w:t>
            </w:r>
          </w:p>
        </w:tc>
      </w:tr>
      <w:tr w:rsidR="00AF2C56" w:rsidRPr="00B138F3" w:rsidTr="000F3225">
        <w:trPr>
          <w:trHeight w:val="1417"/>
          <w:jc w:val="center"/>
        </w:trPr>
        <w:tc>
          <w:tcPr>
            <w:tcW w:w="748" w:type="dxa"/>
            <w:vAlign w:val="center"/>
          </w:tcPr>
          <w:p w:rsidR="00AF2C56" w:rsidRPr="00BC729F" w:rsidRDefault="000E3E72"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lastRenderedPageBreak/>
              <w:t>8</w:t>
            </w:r>
          </w:p>
        </w:tc>
        <w:tc>
          <w:tcPr>
            <w:tcW w:w="1560"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24960000</w:t>
            </w:r>
          </w:p>
        </w:tc>
        <w:tc>
          <w:tcPr>
            <w:tcW w:w="1985" w:type="dxa"/>
          </w:tcPr>
          <w:p w:rsidR="00AF2C56" w:rsidRDefault="00AF2C56" w:rsidP="004B5946">
            <w:r w:rsidRPr="00260B29">
              <w:t>жидкость для дыма</w:t>
            </w:r>
          </w:p>
        </w:tc>
        <w:tc>
          <w:tcPr>
            <w:tcW w:w="1559" w:type="dxa"/>
            <w:gridSpan w:val="2"/>
          </w:tcPr>
          <w:p w:rsidR="00AF2C56" w:rsidRPr="00B138F3" w:rsidRDefault="00AF2C56" w:rsidP="000D5742">
            <w:pPr>
              <w:widowControl w:val="0"/>
              <w:jc w:val="center"/>
              <w:rPr>
                <w:rFonts w:ascii="GHEA Grapalat" w:hAnsi="GHEA Grapalat"/>
                <w:sz w:val="16"/>
                <w:szCs w:val="16"/>
              </w:rPr>
            </w:pPr>
          </w:p>
        </w:tc>
        <w:tc>
          <w:tcPr>
            <w:tcW w:w="3119" w:type="dxa"/>
          </w:tcPr>
          <w:p w:rsidR="00DD6F6F" w:rsidRPr="00DD6F6F" w:rsidRDefault="00DD6F6F" w:rsidP="00BE494B">
            <w:r w:rsidRPr="00DD6F6F">
              <w:t>FOG FLUID HIGH DENSITY</w:t>
            </w:r>
          </w:p>
          <w:p w:rsidR="00BE494B" w:rsidRDefault="00BE494B" w:rsidP="00BE494B">
            <w:r>
              <w:t>Предназначен для создания эффектов тумана.</w:t>
            </w:r>
          </w:p>
          <w:p w:rsidR="00BE494B" w:rsidRDefault="00BE494B" w:rsidP="00BE494B">
            <w:r>
              <w:t>состоит только из химикатов фармацевтического класса высочайшего качества и деионизированной воды, прошедшей фильтрацию УФ.</w:t>
            </w:r>
          </w:p>
          <w:p w:rsidR="00AF2C56" w:rsidRPr="00D00D40" w:rsidRDefault="00BE494B" w:rsidP="00BE494B">
            <w:r>
              <w:t>Вся жидкость не имеет запаха, не раздражает, не токсична и не воспламеняется. С полимерными чашами объемом 5 л.</w:t>
            </w:r>
          </w:p>
        </w:tc>
        <w:tc>
          <w:tcPr>
            <w:tcW w:w="708" w:type="dxa"/>
            <w:gridSpan w:val="2"/>
          </w:tcPr>
          <w:p w:rsidR="00AF2C56" w:rsidRDefault="00BE494B" w:rsidP="004B5946">
            <w:r>
              <w:rPr>
                <w:rFonts w:ascii="GHEA Grapalat" w:hAnsi="GHEA Grapalat"/>
                <w:sz w:val="16"/>
                <w:szCs w:val="16"/>
                <w:lang w:val="en-US"/>
              </w:rPr>
              <w:t>литр</w:t>
            </w:r>
          </w:p>
        </w:tc>
        <w:tc>
          <w:tcPr>
            <w:tcW w:w="993" w:type="dxa"/>
          </w:tcPr>
          <w:p w:rsidR="00AF2C56" w:rsidRPr="00B138F3" w:rsidRDefault="00AF2C56" w:rsidP="000D5742">
            <w:pPr>
              <w:widowControl w:val="0"/>
              <w:jc w:val="center"/>
              <w:rPr>
                <w:rFonts w:ascii="GHEA Grapalat" w:hAnsi="GHEA Grapalat"/>
                <w:sz w:val="16"/>
                <w:szCs w:val="16"/>
              </w:rPr>
            </w:pPr>
          </w:p>
        </w:tc>
        <w:tc>
          <w:tcPr>
            <w:tcW w:w="840" w:type="dxa"/>
          </w:tcPr>
          <w:p w:rsidR="00AF2C56" w:rsidRPr="00B138F3" w:rsidRDefault="00AF2C56" w:rsidP="000D5742">
            <w:pPr>
              <w:widowControl w:val="0"/>
              <w:jc w:val="center"/>
              <w:rPr>
                <w:rFonts w:ascii="GHEA Grapalat" w:hAnsi="GHEA Grapalat"/>
                <w:sz w:val="16"/>
                <w:szCs w:val="16"/>
              </w:rPr>
            </w:pPr>
          </w:p>
        </w:tc>
        <w:tc>
          <w:tcPr>
            <w:tcW w:w="861" w:type="dxa"/>
            <w:gridSpan w:val="2"/>
            <w:vAlign w:val="center"/>
          </w:tcPr>
          <w:p w:rsidR="00AF2C56" w:rsidRPr="00530087" w:rsidRDefault="00BE494B" w:rsidP="006F0303">
            <w:pPr>
              <w:jc w:val="center"/>
              <w:rPr>
                <w:rFonts w:ascii="Arial LatArm" w:hAnsi="Arial LatArm"/>
                <w:color w:val="000000"/>
                <w:sz w:val="14"/>
                <w:szCs w:val="14"/>
                <w:lang w:val="en-US"/>
              </w:rPr>
            </w:pPr>
            <w:r>
              <w:rPr>
                <w:rFonts w:ascii="Arial LatArm" w:hAnsi="Arial LatArm"/>
                <w:color w:val="000000"/>
                <w:sz w:val="14"/>
                <w:szCs w:val="14"/>
                <w:lang w:val="en-US"/>
              </w:rPr>
              <w:t>20</w:t>
            </w:r>
          </w:p>
        </w:tc>
        <w:tc>
          <w:tcPr>
            <w:tcW w:w="1275" w:type="dxa"/>
          </w:tcPr>
          <w:p w:rsidR="00AF2C56" w:rsidRDefault="00AF2C56">
            <w:r w:rsidRPr="00037E8A">
              <w:rPr>
                <w:rFonts w:ascii="GHEA Grapalat" w:hAnsi="GHEA Grapalat"/>
              </w:rPr>
              <w:t xml:space="preserve">РА, г. Ереван,ул. </w:t>
            </w:r>
            <w:r w:rsidRPr="00037E8A">
              <w:rPr>
                <w:rFonts w:ascii="GHEA Grapalat" w:hAnsi="GHEA Grapalat"/>
                <w:color w:val="FF0000"/>
              </w:rPr>
              <w:t>Исаакян</w:t>
            </w:r>
            <w:r w:rsidRPr="00037E8A">
              <w:rPr>
                <w:rFonts w:ascii="GHEA Grapalat" w:hAnsi="GHEA Grapalat"/>
              </w:rPr>
              <w:t xml:space="preserve"> 28</w:t>
            </w:r>
          </w:p>
        </w:tc>
        <w:tc>
          <w:tcPr>
            <w:tcW w:w="851" w:type="dxa"/>
            <w:vAlign w:val="center"/>
          </w:tcPr>
          <w:p w:rsidR="00AF2C56" w:rsidRPr="00530087" w:rsidRDefault="00BE494B" w:rsidP="006F0303">
            <w:pPr>
              <w:jc w:val="center"/>
              <w:rPr>
                <w:rFonts w:ascii="Arial LatArm" w:hAnsi="Arial LatArm"/>
                <w:color w:val="000000"/>
                <w:sz w:val="14"/>
                <w:szCs w:val="14"/>
                <w:lang w:val="en-US"/>
              </w:rPr>
            </w:pPr>
            <w:r>
              <w:rPr>
                <w:rFonts w:ascii="Arial LatArm" w:hAnsi="Arial LatArm"/>
                <w:color w:val="000000"/>
                <w:sz w:val="14"/>
                <w:szCs w:val="14"/>
                <w:lang w:val="en-US"/>
              </w:rPr>
              <w:t>20</w:t>
            </w:r>
          </w:p>
        </w:tc>
        <w:tc>
          <w:tcPr>
            <w:tcW w:w="1851" w:type="dxa"/>
          </w:tcPr>
          <w:p w:rsidR="00AF2C56" w:rsidRDefault="00AF2C56">
            <w:r w:rsidRPr="001A5E18">
              <w:rPr>
                <w:rFonts w:ascii="GHEA Grapalat" w:hAnsi="GHEA Grapalat"/>
                <w:sz w:val="18"/>
                <w:szCs w:val="18"/>
              </w:rPr>
              <w:t>Срок поставки товара составляет не менее 20 календарных дней с даты вступления в силу условий исполнения прав и обязанностей сторон по договору, если выбранный участник не согласен поставить товар в более короткий период</w:t>
            </w:r>
          </w:p>
        </w:tc>
      </w:tr>
      <w:tr w:rsidR="00AF2C56" w:rsidRPr="00B138F3" w:rsidTr="000F3225">
        <w:trPr>
          <w:trHeight w:val="842"/>
          <w:jc w:val="center"/>
        </w:trPr>
        <w:tc>
          <w:tcPr>
            <w:tcW w:w="748" w:type="dxa"/>
            <w:vAlign w:val="center"/>
          </w:tcPr>
          <w:p w:rsidR="00AF2C56" w:rsidRPr="00BC729F" w:rsidRDefault="000E3E72"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9</w:t>
            </w:r>
          </w:p>
        </w:tc>
        <w:tc>
          <w:tcPr>
            <w:tcW w:w="1560"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24960000/1</w:t>
            </w:r>
          </w:p>
        </w:tc>
        <w:tc>
          <w:tcPr>
            <w:tcW w:w="1985" w:type="dxa"/>
          </w:tcPr>
          <w:p w:rsidR="00AF2C56" w:rsidRDefault="00AF2C56" w:rsidP="004B5946">
            <w:r w:rsidRPr="00260B29">
              <w:t>жидкость для дыма</w:t>
            </w:r>
          </w:p>
        </w:tc>
        <w:tc>
          <w:tcPr>
            <w:tcW w:w="1559" w:type="dxa"/>
            <w:gridSpan w:val="2"/>
          </w:tcPr>
          <w:p w:rsidR="00AF2C56" w:rsidRPr="00B138F3" w:rsidRDefault="00AF2C56" w:rsidP="000D5742">
            <w:pPr>
              <w:widowControl w:val="0"/>
              <w:jc w:val="center"/>
              <w:rPr>
                <w:rFonts w:ascii="GHEA Grapalat" w:hAnsi="GHEA Grapalat"/>
                <w:sz w:val="16"/>
                <w:szCs w:val="16"/>
              </w:rPr>
            </w:pPr>
          </w:p>
        </w:tc>
        <w:tc>
          <w:tcPr>
            <w:tcW w:w="3119" w:type="dxa"/>
          </w:tcPr>
          <w:p w:rsidR="00DD6F6F" w:rsidRPr="00DD6F6F" w:rsidRDefault="00DD6F6F" w:rsidP="00DD6F6F">
            <w:r w:rsidRPr="00DD6F6F">
              <w:t>LIGHT FOG HZL-5</w:t>
            </w:r>
          </w:p>
          <w:p w:rsidR="00DD6F6F" w:rsidRDefault="00DD6F6F" w:rsidP="00DD6F6F">
            <w:r>
              <w:t>Предназначен для создания эффектов тумана.</w:t>
            </w:r>
          </w:p>
          <w:p w:rsidR="00DD6F6F" w:rsidRDefault="00DD6F6F" w:rsidP="00DD6F6F">
            <w:r>
              <w:t xml:space="preserve">Имеет состав на водной </w:t>
            </w:r>
            <w:r>
              <w:lastRenderedPageBreak/>
              <w:t>основе, не оставляет жирных следов.</w:t>
            </w:r>
          </w:p>
          <w:p w:rsidR="00DD6F6F" w:rsidRDefault="00DD6F6F" w:rsidP="00DD6F6F">
            <w:r>
              <w:t>Вся жидкость не имеет запаха, не раздражает, не токсична и не воспламеняется.</w:t>
            </w:r>
          </w:p>
          <w:p w:rsidR="00AF2C56" w:rsidRPr="00DD6F6F" w:rsidRDefault="00DD6F6F" w:rsidP="00DD6F6F">
            <w:r>
              <w:t>С полимерными чашами объемом 5 л.</w:t>
            </w:r>
          </w:p>
        </w:tc>
        <w:tc>
          <w:tcPr>
            <w:tcW w:w="708" w:type="dxa"/>
            <w:gridSpan w:val="2"/>
          </w:tcPr>
          <w:p w:rsidR="00AF2C56" w:rsidRDefault="00BE494B" w:rsidP="004B5946">
            <w:r>
              <w:rPr>
                <w:rFonts w:ascii="GHEA Grapalat" w:hAnsi="GHEA Grapalat"/>
                <w:sz w:val="16"/>
                <w:szCs w:val="16"/>
                <w:lang w:val="en-US"/>
              </w:rPr>
              <w:lastRenderedPageBreak/>
              <w:t>литр</w:t>
            </w:r>
          </w:p>
        </w:tc>
        <w:tc>
          <w:tcPr>
            <w:tcW w:w="993" w:type="dxa"/>
          </w:tcPr>
          <w:p w:rsidR="00AF2C56" w:rsidRPr="00B138F3" w:rsidRDefault="00AF2C56" w:rsidP="000D5742">
            <w:pPr>
              <w:widowControl w:val="0"/>
              <w:jc w:val="center"/>
              <w:rPr>
                <w:rFonts w:ascii="GHEA Grapalat" w:hAnsi="GHEA Grapalat"/>
                <w:sz w:val="16"/>
                <w:szCs w:val="16"/>
              </w:rPr>
            </w:pPr>
          </w:p>
        </w:tc>
        <w:tc>
          <w:tcPr>
            <w:tcW w:w="840" w:type="dxa"/>
          </w:tcPr>
          <w:p w:rsidR="00AF2C56" w:rsidRPr="00B138F3" w:rsidRDefault="00AF2C56" w:rsidP="000D5742">
            <w:pPr>
              <w:widowControl w:val="0"/>
              <w:jc w:val="center"/>
              <w:rPr>
                <w:rFonts w:ascii="GHEA Grapalat" w:hAnsi="GHEA Grapalat"/>
                <w:sz w:val="16"/>
                <w:szCs w:val="16"/>
              </w:rPr>
            </w:pPr>
          </w:p>
        </w:tc>
        <w:tc>
          <w:tcPr>
            <w:tcW w:w="861" w:type="dxa"/>
            <w:gridSpan w:val="2"/>
            <w:vAlign w:val="center"/>
          </w:tcPr>
          <w:p w:rsidR="00AF2C56" w:rsidRPr="00530087" w:rsidRDefault="00BE494B" w:rsidP="006F0303">
            <w:pPr>
              <w:jc w:val="center"/>
              <w:rPr>
                <w:rFonts w:ascii="Arial LatArm" w:hAnsi="Arial LatArm"/>
                <w:color w:val="000000"/>
                <w:sz w:val="14"/>
                <w:szCs w:val="14"/>
                <w:lang w:val="en-US"/>
              </w:rPr>
            </w:pPr>
            <w:r>
              <w:rPr>
                <w:rFonts w:ascii="Arial LatArm" w:hAnsi="Arial LatArm"/>
                <w:color w:val="000000"/>
                <w:sz w:val="14"/>
                <w:szCs w:val="14"/>
                <w:lang w:val="en-US"/>
              </w:rPr>
              <w:t>20</w:t>
            </w:r>
          </w:p>
        </w:tc>
        <w:tc>
          <w:tcPr>
            <w:tcW w:w="1275" w:type="dxa"/>
          </w:tcPr>
          <w:p w:rsidR="00AF2C56" w:rsidRDefault="00AF2C56">
            <w:r w:rsidRPr="00037E8A">
              <w:rPr>
                <w:rFonts w:ascii="GHEA Grapalat" w:hAnsi="GHEA Grapalat"/>
              </w:rPr>
              <w:t xml:space="preserve">РА, г. Ереван,ул. </w:t>
            </w:r>
            <w:r w:rsidRPr="00037E8A">
              <w:rPr>
                <w:rFonts w:ascii="GHEA Grapalat" w:hAnsi="GHEA Grapalat"/>
                <w:color w:val="FF0000"/>
              </w:rPr>
              <w:t>Исаакян</w:t>
            </w:r>
            <w:r w:rsidRPr="00037E8A">
              <w:rPr>
                <w:rFonts w:ascii="GHEA Grapalat" w:hAnsi="GHEA Grapalat"/>
              </w:rPr>
              <w:t xml:space="preserve"> 28</w:t>
            </w:r>
          </w:p>
        </w:tc>
        <w:tc>
          <w:tcPr>
            <w:tcW w:w="851" w:type="dxa"/>
            <w:vAlign w:val="center"/>
          </w:tcPr>
          <w:p w:rsidR="00AF2C56" w:rsidRPr="00530087" w:rsidRDefault="00BE494B" w:rsidP="006F0303">
            <w:pPr>
              <w:jc w:val="center"/>
              <w:rPr>
                <w:rFonts w:ascii="Arial LatArm" w:hAnsi="Arial LatArm"/>
                <w:color w:val="000000"/>
                <w:sz w:val="14"/>
                <w:szCs w:val="14"/>
                <w:lang w:val="en-US"/>
              </w:rPr>
            </w:pPr>
            <w:r>
              <w:rPr>
                <w:rFonts w:ascii="Arial LatArm" w:hAnsi="Arial LatArm"/>
                <w:color w:val="000000"/>
                <w:sz w:val="14"/>
                <w:szCs w:val="14"/>
                <w:lang w:val="en-US"/>
              </w:rPr>
              <w:t>20</w:t>
            </w:r>
          </w:p>
        </w:tc>
        <w:tc>
          <w:tcPr>
            <w:tcW w:w="1851" w:type="dxa"/>
          </w:tcPr>
          <w:p w:rsidR="00AF2C56" w:rsidRDefault="00AF2C56">
            <w:r w:rsidRPr="001A5E18">
              <w:rPr>
                <w:rFonts w:ascii="GHEA Grapalat" w:hAnsi="GHEA Grapalat"/>
                <w:sz w:val="18"/>
                <w:szCs w:val="18"/>
              </w:rPr>
              <w:t xml:space="preserve">Срок поставки товара составляет не менее 20 календарных дней с даты вступления </w:t>
            </w:r>
            <w:r w:rsidRPr="001A5E18">
              <w:rPr>
                <w:rFonts w:ascii="GHEA Grapalat" w:hAnsi="GHEA Grapalat"/>
                <w:sz w:val="18"/>
                <w:szCs w:val="18"/>
              </w:rPr>
              <w:lastRenderedPageBreak/>
              <w:t>в силу условий исполнения прав и обязанностей сторон по договору, если выбранный участник не согласен поставить товар в более короткий период</w:t>
            </w:r>
          </w:p>
        </w:tc>
      </w:tr>
      <w:tr w:rsidR="00BE494B" w:rsidRPr="00B138F3" w:rsidTr="000F3225">
        <w:trPr>
          <w:trHeight w:val="842"/>
          <w:jc w:val="center"/>
        </w:trPr>
        <w:tc>
          <w:tcPr>
            <w:tcW w:w="748" w:type="dxa"/>
            <w:vAlign w:val="center"/>
          </w:tcPr>
          <w:p w:rsidR="00BE494B" w:rsidRDefault="000E3E72"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lastRenderedPageBreak/>
              <w:t>10</w:t>
            </w:r>
          </w:p>
        </w:tc>
        <w:tc>
          <w:tcPr>
            <w:tcW w:w="1560" w:type="dxa"/>
            <w:vAlign w:val="center"/>
          </w:tcPr>
          <w:p w:rsidR="00BE494B" w:rsidRPr="00A51853" w:rsidRDefault="00BE494B" w:rsidP="004B5946">
            <w:pPr>
              <w:jc w:val="center"/>
              <w:rPr>
                <w:rFonts w:ascii="Arial LatArm" w:hAnsi="Arial LatArm"/>
                <w:color w:val="000000"/>
                <w:sz w:val="20"/>
                <w:szCs w:val="20"/>
              </w:rPr>
            </w:pPr>
            <w:r>
              <w:rPr>
                <w:rFonts w:ascii="Arial LatArm" w:hAnsi="Arial LatArm"/>
                <w:color w:val="000000"/>
                <w:sz w:val="20"/>
                <w:szCs w:val="20"/>
              </w:rPr>
              <w:t>30234630</w:t>
            </w:r>
          </w:p>
        </w:tc>
        <w:tc>
          <w:tcPr>
            <w:tcW w:w="1985" w:type="dxa"/>
          </w:tcPr>
          <w:p w:rsidR="00BE494B" w:rsidRPr="00AF2C56" w:rsidRDefault="00BE494B" w:rsidP="004B5946">
            <w:pPr>
              <w:rPr>
                <w:lang w:val="en-US"/>
              </w:rPr>
            </w:pPr>
            <w:r w:rsidRPr="00AF2C56">
              <w:t>флэш-память</w:t>
            </w:r>
            <w:r>
              <w:rPr>
                <w:lang w:val="en-US"/>
              </w:rPr>
              <w:t xml:space="preserve"> </w:t>
            </w:r>
            <w:r w:rsidRPr="005F246F">
              <w:rPr>
                <w:rFonts w:ascii="Arial Armenian" w:hAnsi="Arial Armenian" w:cs="Sylfaen"/>
                <w:sz w:val="20"/>
                <w:szCs w:val="20"/>
                <w:lang w:val="es-ES"/>
              </w:rPr>
              <w:t>8GB</w:t>
            </w:r>
          </w:p>
        </w:tc>
        <w:tc>
          <w:tcPr>
            <w:tcW w:w="1559" w:type="dxa"/>
            <w:gridSpan w:val="2"/>
          </w:tcPr>
          <w:p w:rsidR="00BE494B" w:rsidRPr="00B138F3" w:rsidRDefault="00BE494B" w:rsidP="000D5742">
            <w:pPr>
              <w:widowControl w:val="0"/>
              <w:jc w:val="center"/>
              <w:rPr>
                <w:rFonts w:ascii="GHEA Grapalat" w:hAnsi="GHEA Grapalat"/>
                <w:sz w:val="16"/>
                <w:szCs w:val="16"/>
              </w:rPr>
            </w:pPr>
          </w:p>
        </w:tc>
        <w:tc>
          <w:tcPr>
            <w:tcW w:w="3119" w:type="dxa"/>
          </w:tcPr>
          <w:p w:rsidR="00BE494B" w:rsidRPr="009D6A91" w:rsidRDefault="00DD6F6F" w:rsidP="00EC3472">
            <w:r w:rsidRPr="00DD6F6F">
              <w:t>Объем не менее 8 Гб, тип: USB флешка, С физическим переключателем защиты от записи, скорость: 5 Мбит/с, совместимость с операционными системами WINDOWS, MAC, LINUX.</w:t>
            </w:r>
          </w:p>
        </w:tc>
        <w:tc>
          <w:tcPr>
            <w:tcW w:w="708" w:type="dxa"/>
            <w:gridSpan w:val="2"/>
          </w:tcPr>
          <w:p w:rsidR="00BE494B" w:rsidRDefault="00BE494B" w:rsidP="004B5946">
            <w:r w:rsidRPr="009E63EB">
              <w:rPr>
                <w:rFonts w:ascii="GHEA Grapalat" w:hAnsi="GHEA Grapalat"/>
                <w:sz w:val="16"/>
                <w:szCs w:val="16"/>
                <w:lang w:val="en-US"/>
              </w:rPr>
              <w:t>штук</w:t>
            </w:r>
          </w:p>
        </w:tc>
        <w:tc>
          <w:tcPr>
            <w:tcW w:w="993" w:type="dxa"/>
          </w:tcPr>
          <w:p w:rsidR="00BE494B" w:rsidRPr="00B138F3" w:rsidRDefault="00BE494B" w:rsidP="000D5742">
            <w:pPr>
              <w:widowControl w:val="0"/>
              <w:jc w:val="center"/>
              <w:rPr>
                <w:rFonts w:ascii="GHEA Grapalat" w:hAnsi="GHEA Grapalat"/>
                <w:sz w:val="16"/>
                <w:szCs w:val="16"/>
              </w:rPr>
            </w:pPr>
          </w:p>
        </w:tc>
        <w:tc>
          <w:tcPr>
            <w:tcW w:w="840" w:type="dxa"/>
          </w:tcPr>
          <w:p w:rsidR="00BE494B" w:rsidRPr="00B138F3" w:rsidRDefault="00BE494B" w:rsidP="000D5742">
            <w:pPr>
              <w:widowControl w:val="0"/>
              <w:jc w:val="center"/>
              <w:rPr>
                <w:rFonts w:ascii="GHEA Grapalat" w:hAnsi="GHEA Grapalat"/>
                <w:sz w:val="16"/>
                <w:szCs w:val="16"/>
              </w:rPr>
            </w:pPr>
          </w:p>
        </w:tc>
        <w:tc>
          <w:tcPr>
            <w:tcW w:w="861" w:type="dxa"/>
            <w:gridSpan w:val="2"/>
            <w:vAlign w:val="center"/>
          </w:tcPr>
          <w:p w:rsidR="00BE494B" w:rsidRDefault="00BE494B" w:rsidP="006F0303">
            <w:pPr>
              <w:jc w:val="center"/>
              <w:rPr>
                <w:rFonts w:ascii="Arial LatArm" w:hAnsi="Arial LatArm"/>
                <w:color w:val="000000"/>
                <w:sz w:val="14"/>
                <w:szCs w:val="14"/>
                <w:lang w:val="en-US"/>
              </w:rPr>
            </w:pPr>
            <w:r>
              <w:rPr>
                <w:rFonts w:ascii="Arial LatArm" w:hAnsi="Arial LatArm"/>
                <w:color w:val="000000"/>
                <w:sz w:val="14"/>
                <w:szCs w:val="14"/>
                <w:lang w:val="en-US"/>
              </w:rPr>
              <w:t>3</w:t>
            </w:r>
          </w:p>
        </w:tc>
        <w:tc>
          <w:tcPr>
            <w:tcW w:w="1275" w:type="dxa"/>
          </w:tcPr>
          <w:p w:rsidR="00BE494B" w:rsidRDefault="00BE494B">
            <w:r w:rsidRPr="00BC1977">
              <w:rPr>
                <w:rFonts w:ascii="GHEA Grapalat" w:hAnsi="GHEA Grapalat"/>
              </w:rPr>
              <w:t xml:space="preserve">РА, г. Ереван,ул. </w:t>
            </w:r>
            <w:r w:rsidRPr="00BC1977">
              <w:rPr>
                <w:rFonts w:ascii="GHEA Grapalat" w:hAnsi="GHEA Grapalat"/>
                <w:color w:val="FF0000"/>
              </w:rPr>
              <w:t>Исаакян</w:t>
            </w:r>
            <w:r w:rsidRPr="00BC1977">
              <w:rPr>
                <w:rFonts w:ascii="GHEA Grapalat" w:hAnsi="GHEA Grapalat"/>
              </w:rPr>
              <w:t xml:space="preserve"> 28</w:t>
            </w:r>
          </w:p>
        </w:tc>
        <w:tc>
          <w:tcPr>
            <w:tcW w:w="851" w:type="dxa"/>
            <w:vAlign w:val="center"/>
          </w:tcPr>
          <w:p w:rsidR="00BE494B" w:rsidRDefault="00BE494B" w:rsidP="006F0303">
            <w:pPr>
              <w:jc w:val="center"/>
              <w:rPr>
                <w:rFonts w:ascii="Arial LatArm" w:hAnsi="Arial LatArm"/>
                <w:color w:val="000000"/>
                <w:sz w:val="14"/>
                <w:szCs w:val="14"/>
                <w:lang w:val="en-US"/>
              </w:rPr>
            </w:pPr>
            <w:r>
              <w:rPr>
                <w:rFonts w:ascii="Arial LatArm" w:hAnsi="Arial LatArm"/>
                <w:color w:val="000000"/>
                <w:sz w:val="14"/>
                <w:szCs w:val="14"/>
                <w:lang w:val="en-US"/>
              </w:rPr>
              <w:t>3</w:t>
            </w:r>
          </w:p>
        </w:tc>
        <w:tc>
          <w:tcPr>
            <w:tcW w:w="1851" w:type="dxa"/>
          </w:tcPr>
          <w:p w:rsidR="00BE494B" w:rsidRDefault="00BE494B">
            <w:r w:rsidRPr="00260D02">
              <w:rPr>
                <w:rFonts w:ascii="GHEA Grapalat" w:hAnsi="GHEA Grapalat"/>
                <w:sz w:val="18"/>
                <w:szCs w:val="18"/>
              </w:rPr>
              <w:t xml:space="preserve">Срок поставки товара составляет не менее 20 календарных дней с даты вступления в силу условий исполнения прав и обязанностей сторон по договору, если выбранный участник не согласен поставить товар в более </w:t>
            </w:r>
          </w:p>
        </w:tc>
      </w:tr>
      <w:tr w:rsidR="000B3B40" w:rsidRPr="00B138F3" w:rsidTr="00430A22">
        <w:trPr>
          <w:trHeight w:val="842"/>
          <w:jc w:val="center"/>
        </w:trPr>
        <w:tc>
          <w:tcPr>
            <w:tcW w:w="748" w:type="dxa"/>
            <w:vAlign w:val="center"/>
          </w:tcPr>
          <w:p w:rsidR="000B3B40" w:rsidRDefault="000B3B40"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11</w:t>
            </w:r>
          </w:p>
        </w:tc>
        <w:tc>
          <w:tcPr>
            <w:tcW w:w="1560" w:type="dxa"/>
            <w:vAlign w:val="bottom"/>
          </w:tcPr>
          <w:p w:rsidR="000B3B40" w:rsidRDefault="000B3B40" w:rsidP="005450D8">
            <w:pPr>
              <w:jc w:val="center"/>
              <w:rPr>
                <w:rFonts w:ascii="Arial LatArm" w:hAnsi="Arial LatArm"/>
                <w:color w:val="000000"/>
                <w:sz w:val="20"/>
                <w:szCs w:val="20"/>
              </w:rPr>
            </w:pPr>
            <w:r w:rsidRPr="000D1D1F">
              <w:rPr>
                <w:rFonts w:ascii="Arial LatArm" w:hAnsi="Arial LatArm"/>
                <w:color w:val="000000"/>
                <w:sz w:val="20"/>
                <w:szCs w:val="20"/>
              </w:rPr>
              <w:t>30237200</w:t>
            </w:r>
          </w:p>
        </w:tc>
        <w:tc>
          <w:tcPr>
            <w:tcW w:w="1985" w:type="dxa"/>
          </w:tcPr>
          <w:p w:rsidR="000B3B40" w:rsidRPr="00C129E0" w:rsidRDefault="000B3B40" w:rsidP="005450D8">
            <w:r w:rsidRPr="00C129E0">
              <w:t>Кулер для ноутбука</w:t>
            </w:r>
          </w:p>
          <w:p w:rsidR="000B3B40" w:rsidRPr="00AF2C56" w:rsidRDefault="000B3B40" w:rsidP="005450D8"/>
        </w:tc>
        <w:tc>
          <w:tcPr>
            <w:tcW w:w="1559" w:type="dxa"/>
            <w:gridSpan w:val="2"/>
          </w:tcPr>
          <w:p w:rsidR="000B3B40" w:rsidRPr="00B138F3" w:rsidRDefault="000B3B40" w:rsidP="000D5742">
            <w:pPr>
              <w:widowControl w:val="0"/>
              <w:jc w:val="center"/>
              <w:rPr>
                <w:rFonts w:ascii="GHEA Grapalat" w:hAnsi="GHEA Grapalat"/>
                <w:sz w:val="16"/>
                <w:szCs w:val="16"/>
              </w:rPr>
            </w:pPr>
          </w:p>
        </w:tc>
        <w:tc>
          <w:tcPr>
            <w:tcW w:w="3119" w:type="dxa"/>
          </w:tcPr>
          <w:p w:rsidR="000B3B40" w:rsidRDefault="000B3B40" w:rsidP="000B3B40">
            <w:r>
              <w:t>Охлаждающая подставка для ноутбука</w:t>
            </w:r>
          </w:p>
          <w:p w:rsidR="000B3B40" w:rsidRDefault="000B3B40" w:rsidP="000B3B40">
            <w:r>
              <w:t xml:space="preserve">  Размер не менее 17"</w:t>
            </w:r>
          </w:p>
          <w:p w:rsidR="000B3B40" w:rsidRDefault="000B3B40" w:rsidP="000B3B40">
            <w:r>
              <w:t xml:space="preserve">  Количество кулеров: не менее 3. Максимальный уровень шума (дБ): 22-27</w:t>
            </w:r>
          </w:p>
          <w:p w:rsidR="000B3B40" w:rsidRDefault="000B3B40" w:rsidP="000B3B40">
            <w:r>
              <w:t>Материал  пластик</w:t>
            </w:r>
          </w:p>
          <w:p w:rsidR="000B3B40" w:rsidRDefault="000B3B40" w:rsidP="000B3B40">
            <w:r>
              <w:t>Сетка: металл</w:t>
            </w:r>
          </w:p>
          <w:p w:rsidR="000B3B40" w:rsidRPr="00DD6F6F" w:rsidRDefault="000B3B40" w:rsidP="000B3B40">
            <w:r>
              <w:t>Размеры ≈382 х 262 х 24 мм</w:t>
            </w:r>
          </w:p>
        </w:tc>
        <w:tc>
          <w:tcPr>
            <w:tcW w:w="708" w:type="dxa"/>
            <w:gridSpan w:val="2"/>
          </w:tcPr>
          <w:p w:rsidR="000B3B40" w:rsidRDefault="000B3B40" w:rsidP="005450D8">
            <w:r w:rsidRPr="009E63EB">
              <w:rPr>
                <w:rFonts w:ascii="GHEA Grapalat" w:hAnsi="GHEA Grapalat"/>
                <w:sz w:val="16"/>
                <w:szCs w:val="16"/>
                <w:lang w:val="en-US"/>
              </w:rPr>
              <w:t>штук</w:t>
            </w:r>
          </w:p>
        </w:tc>
        <w:tc>
          <w:tcPr>
            <w:tcW w:w="993" w:type="dxa"/>
          </w:tcPr>
          <w:p w:rsidR="000B3B40" w:rsidRPr="00B138F3" w:rsidRDefault="000B3B40" w:rsidP="000D5742">
            <w:pPr>
              <w:widowControl w:val="0"/>
              <w:jc w:val="center"/>
              <w:rPr>
                <w:rFonts w:ascii="GHEA Grapalat" w:hAnsi="GHEA Grapalat"/>
                <w:sz w:val="16"/>
                <w:szCs w:val="16"/>
              </w:rPr>
            </w:pPr>
          </w:p>
        </w:tc>
        <w:tc>
          <w:tcPr>
            <w:tcW w:w="840" w:type="dxa"/>
          </w:tcPr>
          <w:p w:rsidR="000B3B40" w:rsidRPr="00B138F3" w:rsidRDefault="000B3B40" w:rsidP="000D5742">
            <w:pPr>
              <w:widowControl w:val="0"/>
              <w:jc w:val="center"/>
              <w:rPr>
                <w:rFonts w:ascii="GHEA Grapalat" w:hAnsi="GHEA Grapalat"/>
                <w:sz w:val="16"/>
                <w:szCs w:val="16"/>
              </w:rPr>
            </w:pPr>
          </w:p>
        </w:tc>
        <w:tc>
          <w:tcPr>
            <w:tcW w:w="861" w:type="dxa"/>
            <w:gridSpan w:val="2"/>
            <w:vAlign w:val="center"/>
          </w:tcPr>
          <w:p w:rsidR="000B3B40" w:rsidRDefault="000B3B40" w:rsidP="006F0303">
            <w:pPr>
              <w:jc w:val="center"/>
              <w:rPr>
                <w:rFonts w:ascii="Arial LatArm" w:hAnsi="Arial LatArm"/>
                <w:color w:val="000000"/>
                <w:sz w:val="14"/>
                <w:szCs w:val="14"/>
                <w:lang w:val="en-US"/>
              </w:rPr>
            </w:pPr>
            <w:r>
              <w:rPr>
                <w:rFonts w:ascii="Arial LatArm" w:hAnsi="Arial LatArm"/>
                <w:color w:val="000000"/>
                <w:sz w:val="14"/>
                <w:szCs w:val="14"/>
                <w:lang w:val="en-US"/>
              </w:rPr>
              <w:t>2</w:t>
            </w:r>
          </w:p>
        </w:tc>
        <w:tc>
          <w:tcPr>
            <w:tcW w:w="1275" w:type="dxa"/>
          </w:tcPr>
          <w:p w:rsidR="000B3B40" w:rsidRDefault="000B3B40">
            <w:r w:rsidRPr="00C54F3C">
              <w:rPr>
                <w:rFonts w:ascii="GHEA Grapalat" w:hAnsi="GHEA Grapalat"/>
              </w:rPr>
              <w:t xml:space="preserve">РА, г. Ереван,ул. </w:t>
            </w:r>
            <w:r w:rsidRPr="00C54F3C">
              <w:rPr>
                <w:rFonts w:ascii="GHEA Grapalat" w:hAnsi="GHEA Grapalat"/>
                <w:color w:val="FF0000"/>
              </w:rPr>
              <w:t>Исаакян</w:t>
            </w:r>
            <w:r w:rsidRPr="00C54F3C">
              <w:rPr>
                <w:rFonts w:ascii="GHEA Grapalat" w:hAnsi="GHEA Grapalat"/>
              </w:rPr>
              <w:t xml:space="preserve"> 28</w:t>
            </w:r>
          </w:p>
        </w:tc>
        <w:tc>
          <w:tcPr>
            <w:tcW w:w="851" w:type="dxa"/>
            <w:vAlign w:val="center"/>
          </w:tcPr>
          <w:p w:rsidR="000B3B40" w:rsidRDefault="000B3B40" w:rsidP="006F0303">
            <w:pPr>
              <w:jc w:val="center"/>
              <w:rPr>
                <w:rFonts w:ascii="Arial LatArm" w:hAnsi="Arial LatArm"/>
                <w:color w:val="000000"/>
                <w:sz w:val="14"/>
                <w:szCs w:val="14"/>
                <w:lang w:val="en-US"/>
              </w:rPr>
            </w:pPr>
            <w:r>
              <w:rPr>
                <w:rFonts w:ascii="Arial LatArm" w:hAnsi="Arial LatArm"/>
                <w:color w:val="000000"/>
                <w:sz w:val="14"/>
                <w:szCs w:val="14"/>
                <w:lang w:val="en-US"/>
              </w:rPr>
              <w:t>2</w:t>
            </w:r>
          </w:p>
        </w:tc>
        <w:tc>
          <w:tcPr>
            <w:tcW w:w="1851" w:type="dxa"/>
          </w:tcPr>
          <w:p w:rsidR="000B3B40" w:rsidRDefault="000B3B40">
            <w:r w:rsidRPr="00DC404B">
              <w:rPr>
                <w:rFonts w:ascii="GHEA Grapalat" w:hAnsi="GHEA Grapalat"/>
                <w:sz w:val="18"/>
                <w:szCs w:val="18"/>
              </w:rPr>
              <w:t xml:space="preserve">Срок поставки товара составляет не менее 20 календарных дней с даты вступления в силу условий исполнения прав и обязанностей сторон по договору, если выбранный участник не согласен поставить </w:t>
            </w:r>
            <w:r w:rsidRPr="00DC404B">
              <w:rPr>
                <w:rFonts w:ascii="GHEA Grapalat" w:hAnsi="GHEA Grapalat"/>
                <w:sz w:val="18"/>
                <w:szCs w:val="18"/>
              </w:rPr>
              <w:lastRenderedPageBreak/>
              <w:t xml:space="preserve">товар в более </w:t>
            </w:r>
          </w:p>
        </w:tc>
      </w:tr>
      <w:tr w:rsidR="000B3B40" w:rsidRPr="00B138F3" w:rsidTr="00430A22">
        <w:trPr>
          <w:trHeight w:val="842"/>
          <w:jc w:val="center"/>
        </w:trPr>
        <w:tc>
          <w:tcPr>
            <w:tcW w:w="748" w:type="dxa"/>
            <w:vAlign w:val="center"/>
          </w:tcPr>
          <w:p w:rsidR="000B3B40" w:rsidRDefault="000B3B40"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lastRenderedPageBreak/>
              <w:t>12</w:t>
            </w:r>
          </w:p>
        </w:tc>
        <w:tc>
          <w:tcPr>
            <w:tcW w:w="1560" w:type="dxa"/>
            <w:vAlign w:val="bottom"/>
          </w:tcPr>
          <w:p w:rsidR="000B3B40" w:rsidRDefault="000B3B40" w:rsidP="005450D8">
            <w:pPr>
              <w:jc w:val="center"/>
              <w:rPr>
                <w:rFonts w:ascii="Arial LatArm" w:hAnsi="Arial LatArm"/>
                <w:color w:val="000000"/>
                <w:sz w:val="20"/>
                <w:szCs w:val="20"/>
              </w:rPr>
            </w:pPr>
            <w:r>
              <w:rPr>
                <w:rFonts w:ascii="Arial LatArm" w:hAnsi="Arial LatArm"/>
                <w:color w:val="000000"/>
                <w:sz w:val="20"/>
                <w:szCs w:val="20"/>
              </w:rPr>
              <w:t>30141380</w:t>
            </w:r>
          </w:p>
        </w:tc>
        <w:tc>
          <w:tcPr>
            <w:tcW w:w="1985" w:type="dxa"/>
          </w:tcPr>
          <w:p w:rsidR="000B3B40" w:rsidRPr="00C129E0" w:rsidRDefault="000B3B40" w:rsidP="005450D8">
            <w:pPr>
              <w:rPr>
                <w:lang w:val="en-US"/>
              </w:rPr>
            </w:pPr>
            <w:r>
              <w:t xml:space="preserve">Карты памяти </w:t>
            </w:r>
            <w:r>
              <w:rPr>
                <w:lang w:val="en-US"/>
              </w:rPr>
              <w:t>-</w:t>
            </w:r>
            <w:r w:rsidRPr="00C129E0">
              <w:t xml:space="preserve"> чип</w:t>
            </w:r>
          </w:p>
        </w:tc>
        <w:tc>
          <w:tcPr>
            <w:tcW w:w="1559" w:type="dxa"/>
            <w:gridSpan w:val="2"/>
          </w:tcPr>
          <w:p w:rsidR="000B3B40" w:rsidRPr="00B138F3" w:rsidRDefault="000B3B40" w:rsidP="000D5742">
            <w:pPr>
              <w:widowControl w:val="0"/>
              <w:jc w:val="center"/>
              <w:rPr>
                <w:rFonts w:ascii="GHEA Grapalat" w:hAnsi="GHEA Grapalat"/>
                <w:sz w:val="16"/>
                <w:szCs w:val="16"/>
              </w:rPr>
            </w:pPr>
          </w:p>
        </w:tc>
        <w:tc>
          <w:tcPr>
            <w:tcW w:w="3119" w:type="dxa"/>
          </w:tcPr>
          <w:p w:rsidR="000B3B40" w:rsidRDefault="000B3B40" w:rsidP="000B3B40">
            <w:r>
              <w:t>Карта памяти (чип) для профессиональных фотоаппаратов со сверхвысокой скоростью</w:t>
            </w:r>
          </w:p>
          <w:p w:rsidR="000B3B40" w:rsidRDefault="000B3B40" w:rsidP="000B3B40">
            <w:r>
              <w:t>Максимальная скорость передачи данных 300 Мбит/с</w:t>
            </w:r>
          </w:p>
          <w:p w:rsidR="000B3B40" w:rsidRDefault="000B3B40" w:rsidP="000B3B40">
            <w:r>
              <w:t xml:space="preserve">  2000x</w:t>
            </w:r>
          </w:p>
          <w:p w:rsidR="000B3B40" w:rsidRDefault="000B3B40" w:rsidP="000B3B40">
            <w:r>
              <w:t>Объем не менее 32 ГБ</w:t>
            </w:r>
          </w:p>
          <w:p w:rsidR="000B3B40" w:rsidRPr="00DD6F6F" w:rsidRDefault="000B3B40" w:rsidP="000B3B40">
            <w:r>
              <w:t>Неиспользованный</w:t>
            </w:r>
          </w:p>
        </w:tc>
        <w:tc>
          <w:tcPr>
            <w:tcW w:w="708" w:type="dxa"/>
            <w:gridSpan w:val="2"/>
          </w:tcPr>
          <w:p w:rsidR="000B3B40" w:rsidRDefault="000B3B40" w:rsidP="005450D8">
            <w:r w:rsidRPr="009E63EB">
              <w:rPr>
                <w:rFonts w:ascii="GHEA Grapalat" w:hAnsi="GHEA Grapalat"/>
                <w:sz w:val="16"/>
                <w:szCs w:val="16"/>
                <w:lang w:val="en-US"/>
              </w:rPr>
              <w:t>штук</w:t>
            </w:r>
          </w:p>
        </w:tc>
        <w:tc>
          <w:tcPr>
            <w:tcW w:w="993" w:type="dxa"/>
          </w:tcPr>
          <w:p w:rsidR="000B3B40" w:rsidRPr="00B138F3" w:rsidRDefault="000B3B40" w:rsidP="000D5742">
            <w:pPr>
              <w:widowControl w:val="0"/>
              <w:jc w:val="center"/>
              <w:rPr>
                <w:rFonts w:ascii="GHEA Grapalat" w:hAnsi="GHEA Grapalat"/>
                <w:sz w:val="16"/>
                <w:szCs w:val="16"/>
              </w:rPr>
            </w:pPr>
          </w:p>
        </w:tc>
        <w:tc>
          <w:tcPr>
            <w:tcW w:w="840" w:type="dxa"/>
          </w:tcPr>
          <w:p w:rsidR="000B3B40" w:rsidRPr="00B138F3" w:rsidRDefault="000B3B40" w:rsidP="000D5742">
            <w:pPr>
              <w:widowControl w:val="0"/>
              <w:jc w:val="center"/>
              <w:rPr>
                <w:rFonts w:ascii="GHEA Grapalat" w:hAnsi="GHEA Grapalat"/>
                <w:sz w:val="16"/>
                <w:szCs w:val="16"/>
              </w:rPr>
            </w:pPr>
          </w:p>
        </w:tc>
        <w:tc>
          <w:tcPr>
            <w:tcW w:w="861" w:type="dxa"/>
            <w:gridSpan w:val="2"/>
            <w:vAlign w:val="center"/>
          </w:tcPr>
          <w:p w:rsidR="000B3B40" w:rsidRDefault="000B3B40" w:rsidP="006F0303">
            <w:pPr>
              <w:jc w:val="center"/>
              <w:rPr>
                <w:rFonts w:ascii="Arial LatArm" w:hAnsi="Arial LatArm"/>
                <w:color w:val="000000"/>
                <w:sz w:val="14"/>
                <w:szCs w:val="14"/>
                <w:lang w:val="en-US"/>
              </w:rPr>
            </w:pPr>
            <w:r>
              <w:rPr>
                <w:rFonts w:ascii="Arial LatArm" w:hAnsi="Arial LatArm"/>
                <w:color w:val="000000"/>
                <w:sz w:val="14"/>
                <w:szCs w:val="14"/>
                <w:lang w:val="en-US"/>
              </w:rPr>
              <w:t>2</w:t>
            </w:r>
          </w:p>
        </w:tc>
        <w:tc>
          <w:tcPr>
            <w:tcW w:w="1275" w:type="dxa"/>
          </w:tcPr>
          <w:p w:rsidR="000B3B40" w:rsidRDefault="000B3B40">
            <w:r w:rsidRPr="00C54F3C">
              <w:rPr>
                <w:rFonts w:ascii="GHEA Grapalat" w:hAnsi="GHEA Grapalat"/>
              </w:rPr>
              <w:t xml:space="preserve">РА, г. Ереван,ул. </w:t>
            </w:r>
            <w:r w:rsidRPr="00C54F3C">
              <w:rPr>
                <w:rFonts w:ascii="GHEA Grapalat" w:hAnsi="GHEA Grapalat"/>
                <w:color w:val="FF0000"/>
              </w:rPr>
              <w:t>Исаакян</w:t>
            </w:r>
            <w:r w:rsidRPr="00C54F3C">
              <w:rPr>
                <w:rFonts w:ascii="GHEA Grapalat" w:hAnsi="GHEA Grapalat"/>
              </w:rPr>
              <w:t xml:space="preserve"> 28</w:t>
            </w:r>
          </w:p>
        </w:tc>
        <w:tc>
          <w:tcPr>
            <w:tcW w:w="851" w:type="dxa"/>
            <w:vAlign w:val="center"/>
          </w:tcPr>
          <w:p w:rsidR="000B3B40" w:rsidRDefault="000B3B40" w:rsidP="006F0303">
            <w:pPr>
              <w:jc w:val="center"/>
              <w:rPr>
                <w:rFonts w:ascii="Arial LatArm" w:hAnsi="Arial LatArm"/>
                <w:color w:val="000000"/>
                <w:sz w:val="14"/>
                <w:szCs w:val="14"/>
                <w:lang w:val="en-US"/>
              </w:rPr>
            </w:pPr>
            <w:r>
              <w:rPr>
                <w:rFonts w:ascii="Arial LatArm" w:hAnsi="Arial LatArm"/>
                <w:color w:val="000000"/>
                <w:sz w:val="14"/>
                <w:szCs w:val="14"/>
                <w:lang w:val="en-US"/>
              </w:rPr>
              <w:t>2</w:t>
            </w:r>
          </w:p>
        </w:tc>
        <w:tc>
          <w:tcPr>
            <w:tcW w:w="1851" w:type="dxa"/>
          </w:tcPr>
          <w:p w:rsidR="000B3B40" w:rsidRDefault="000B3B40">
            <w:r w:rsidRPr="00DC404B">
              <w:rPr>
                <w:rFonts w:ascii="GHEA Grapalat" w:hAnsi="GHEA Grapalat"/>
                <w:sz w:val="18"/>
                <w:szCs w:val="18"/>
              </w:rPr>
              <w:t xml:space="preserve">Срок поставки товара составляет не менее 20 календарных дней с даты вступления в силу условий исполнения прав и обязанностей сторон по договору, если выбранный участник не согласен поставить товар в более </w:t>
            </w:r>
          </w:p>
        </w:tc>
      </w:tr>
      <w:tr w:rsidR="000B3B40" w:rsidRPr="00B138F3" w:rsidTr="00430A22">
        <w:trPr>
          <w:trHeight w:val="842"/>
          <w:jc w:val="center"/>
        </w:trPr>
        <w:tc>
          <w:tcPr>
            <w:tcW w:w="748" w:type="dxa"/>
            <w:vAlign w:val="center"/>
          </w:tcPr>
          <w:p w:rsidR="000B3B40" w:rsidRDefault="000B3B40"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13</w:t>
            </w:r>
          </w:p>
        </w:tc>
        <w:tc>
          <w:tcPr>
            <w:tcW w:w="1560" w:type="dxa"/>
            <w:vAlign w:val="bottom"/>
          </w:tcPr>
          <w:p w:rsidR="000B3B40" w:rsidRDefault="000B3B40" w:rsidP="005450D8">
            <w:pPr>
              <w:jc w:val="center"/>
              <w:rPr>
                <w:rFonts w:ascii="Arial LatArm" w:hAnsi="Arial LatArm"/>
                <w:color w:val="000000"/>
                <w:sz w:val="20"/>
                <w:szCs w:val="20"/>
              </w:rPr>
            </w:pPr>
            <w:r>
              <w:rPr>
                <w:rFonts w:ascii="Arial LatArm" w:hAnsi="Arial LatArm"/>
                <w:color w:val="000000"/>
                <w:sz w:val="20"/>
                <w:szCs w:val="20"/>
              </w:rPr>
              <w:t>31221190/2</w:t>
            </w:r>
          </w:p>
        </w:tc>
        <w:tc>
          <w:tcPr>
            <w:tcW w:w="1985" w:type="dxa"/>
          </w:tcPr>
          <w:p w:rsidR="000B3B40" w:rsidRPr="00AF2C56" w:rsidRDefault="000B3B40" w:rsidP="005450D8">
            <w:r w:rsidRPr="00D25BD6">
              <w:t>соединители и контактные элементы</w:t>
            </w:r>
            <w:r>
              <w:rPr>
                <w:rFonts w:ascii="Arial LatArm" w:hAnsi="Arial LatArm"/>
                <w:sz w:val="20"/>
                <w:szCs w:val="20"/>
                <w:lang w:val="es-ES"/>
              </w:rPr>
              <w:t xml:space="preserve"> VGA TO HDMI</w:t>
            </w:r>
          </w:p>
        </w:tc>
        <w:tc>
          <w:tcPr>
            <w:tcW w:w="1559" w:type="dxa"/>
            <w:gridSpan w:val="2"/>
          </w:tcPr>
          <w:p w:rsidR="000B3B40" w:rsidRPr="00B138F3" w:rsidRDefault="000B3B40" w:rsidP="000D5742">
            <w:pPr>
              <w:widowControl w:val="0"/>
              <w:jc w:val="center"/>
              <w:rPr>
                <w:rFonts w:ascii="GHEA Grapalat" w:hAnsi="GHEA Grapalat"/>
                <w:sz w:val="16"/>
                <w:szCs w:val="16"/>
              </w:rPr>
            </w:pPr>
          </w:p>
        </w:tc>
        <w:tc>
          <w:tcPr>
            <w:tcW w:w="3119" w:type="dxa"/>
          </w:tcPr>
          <w:p w:rsidR="000B3B40" w:rsidRDefault="000B3B40" w:rsidP="000B3B40">
            <w:r>
              <w:t>Преобразователь: VGA в HDMI</w:t>
            </w:r>
          </w:p>
          <w:p w:rsidR="000B3B40" w:rsidRDefault="000B3B40" w:rsidP="000B3B40">
            <w:r>
              <w:t>Преобразование сигнала с точными цветами и деталями через разъемы VGA и HDMI.</w:t>
            </w:r>
          </w:p>
          <w:p w:rsidR="000B3B40" w:rsidRDefault="000B3B40" w:rsidP="000B3B40">
            <w:r>
              <w:t>Входной порт: VGA</w:t>
            </w:r>
          </w:p>
          <w:p w:rsidR="000B3B40" w:rsidRDefault="000B3B40" w:rsidP="000B3B40">
            <w:r>
              <w:t>Выходной порт: HDMI</w:t>
            </w:r>
          </w:p>
          <w:p w:rsidR="000B3B40" w:rsidRPr="00DD6F6F" w:rsidRDefault="000B3B40" w:rsidP="000B3B40">
            <w:r>
              <w:t>Неиспользованный</w:t>
            </w:r>
          </w:p>
        </w:tc>
        <w:tc>
          <w:tcPr>
            <w:tcW w:w="708" w:type="dxa"/>
            <w:gridSpan w:val="2"/>
          </w:tcPr>
          <w:p w:rsidR="000B3B40" w:rsidRDefault="000B3B40" w:rsidP="005450D8">
            <w:r w:rsidRPr="009E63EB">
              <w:rPr>
                <w:rFonts w:ascii="GHEA Grapalat" w:hAnsi="GHEA Grapalat"/>
                <w:sz w:val="16"/>
                <w:szCs w:val="16"/>
                <w:lang w:val="en-US"/>
              </w:rPr>
              <w:t>штук</w:t>
            </w:r>
          </w:p>
        </w:tc>
        <w:tc>
          <w:tcPr>
            <w:tcW w:w="993" w:type="dxa"/>
          </w:tcPr>
          <w:p w:rsidR="000B3B40" w:rsidRPr="00B138F3" w:rsidRDefault="000B3B40" w:rsidP="000D5742">
            <w:pPr>
              <w:widowControl w:val="0"/>
              <w:jc w:val="center"/>
              <w:rPr>
                <w:rFonts w:ascii="GHEA Grapalat" w:hAnsi="GHEA Grapalat"/>
                <w:sz w:val="16"/>
                <w:szCs w:val="16"/>
              </w:rPr>
            </w:pPr>
          </w:p>
        </w:tc>
        <w:tc>
          <w:tcPr>
            <w:tcW w:w="840" w:type="dxa"/>
          </w:tcPr>
          <w:p w:rsidR="000B3B40" w:rsidRPr="00B138F3" w:rsidRDefault="000B3B40" w:rsidP="000D5742">
            <w:pPr>
              <w:widowControl w:val="0"/>
              <w:jc w:val="center"/>
              <w:rPr>
                <w:rFonts w:ascii="GHEA Grapalat" w:hAnsi="GHEA Grapalat"/>
                <w:sz w:val="16"/>
                <w:szCs w:val="16"/>
              </w:rPr>
            </w:pPr>
          </w:p>
        </w:tc>
        <w:tc>
          <w:tcPr>
            <w:tcW w:w="861" w:type="dxa"/>
            <w:gridSpan w:val="2"/>
            <w:vAlign w:val="center"/>
          </w:tcPr>
          <w:p w:rsidR="000B3B40" w:rsidRPr="000B3B40" w:rsidRDefault="000B3B40" w:rsidP="006F0303">
            <w:pPr>
              <w:jc w:val="center"/>
              <w:rPr>
                <w:rFonts w:ascii="Arial LatArm" w:hAnsi="Arial LatArm"/>
                <w:color w:val="000000"/>
                <w:sz w:val="14"/>
                <w:szCs w:val="14"/>
                <w:lang w:val="en-US"/>
              </w:rPr>
            </w:pPr>
            <w:r>
              <w:rPr>
                <w:rFonts w:ascii="Arial LatArm" w:hAnsi="Arial LatArm"/>
                <w:color w:val="000000"/>
                <w:sz w:val="14"/>
                <w:szCs w:val="14"/>
                <w:lang w:val="en-US"/>
              </w:rPr>
              <w:t>1</w:t>
            </w:r>
          </w:p>
        </w:tc>
        <w:tc>
          <w:tcPr>
            <w:tcW w:w="1275" w:type="dxa"/>
          </w:tcPr>
          <w:p w:rsidR="000B3B40" w:rsidRDefault="000B3B40">
            <w:r w:rsidRPr="00C54F3C">
              <w:rPr>
                <w:rFonts w:ascii="GHEA Grapalat" w:hAnsi="GHEA Grapalat"/>
              </w:rPr>
              <w:t xml:space="preserve">РА, г. Ереван,ул. </w:t>
            </w:r>
            <w:r w:rsidRPr="00C54F3C">
              <w:rPr>
                <w:rFonts w:ascii="GHEA Grapalat" w:hAnsi="GHEA Grapalat"/>
                <w:color w:val="FF0000"/>
              </w:rPr>
              <w:t>Исаакян</w:t>
            </w:r>
            <w:r w:rsidRPr="00C54F3C">
              <w:rPr>
                <w:rFonts w:ascii="GHEA Grapalat" w:hAnsi="GHEA Grapalat"/>
              </w:rPr>
              <w:t xml:space="preserve"> 28</w:t>
            </w:r>
          </w:p>
        </w:tc>
        <w:tc>
          <w:tcPr>
            <w:tcW w:w="851" w:type="dxa"/>
            <w:vAlign w:val="center"/>
          </w:tcPr>
          <w:p w:rsidR="000B3B40" w:rsidRPr="000B3B40" w:rsidRDefault="000B3B40" w:rsidP="006F0303">
            <w:pPr>
              <w:jc w:val="center"/>
              <w:rPr>
                <w:rFonts w:ascii="Arial LatArm" w:hAnsi="Arial LatArm"/>
                <w:color w:val="000000"/>
                <w:sz w:val="14"/>
                <w:szCs w:val="14"/>
                <w:lang w:val="en-US"/>
              </w:rPr>
            </w:pPr>
            <w:r>
              <w:rPr>
                <w:rFonts w:ascii="Arial LatArm" w:hAnsi="Arial LatArm"/>
                <w:color w:val="000000"/>
                <w:sz w:val="14"/>
                <w:szCs w:val="14"/>
                <w:lang w:val="en-US"/>
              </w:rPr>
              <w:t>1</w:t>
            </w:r>
          </w:p>
        </w:tc>
        <w:tc>
          <w:tcPr>
            <w:tcW w:w="1851" w:type="dxa"/>
          </w:tcPr>
          <w:p w:rsidR="000B3B40" w:rsidRDefault="000B3B40">
            <w:r w:rsidRPr="00DC404B">
              <w:rPr>
                <w:rFonts w:ascii="GHEA Grapalat" w:hAnsi="GHEA Grapalat"/>
                <w:sz w:val="18"/>
                <w:szCs w:val="18"/>
              </w:rPr>
              <w:t xml:space="preserve">Срок поставки товара составляет не менее 20 календарных дней с даты вступления в силу условий исполнения прав и обязанностей сторон по договору, если выбранный участник не согласен поставить товар в более </w:t>
            </w:r>
          </w:p>
        </w:tc>
      </w:tr>
      <w:tr w:rsidR="000B3B40" w:rsidRPr="00B138F3" w:rsidTr="00430A22">
        <w:trPr>
          <w:trHeight w:val="842"/>
          <w:jc w:val="center"/>
        </w:trPr>
        <w:tc>
          <w:tcPr>
            <w:tcW w:w="748" w:type="dxa"/>
            <w:vAlign w:val="center"/>
          </w:tcPr>
          <w:p w:rsidR="000B3B40" w:rsidRDefault="000B3B40" w:rsidP="006F0303">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14</w:t>
            </w:r>
          </w:p>
        </w:tc>
        <w:tc>
          <w:tcPr>
            <w:tcW w:w="1560" w:type="dxa"/>
            <w:vAlign w:val="bottom"/>
          </w:tcPr>
          <w:p w:rsidR="000B3B40" w:rsidRDefault="000B3B40" w:rsidP="005450D8">
            <w:pPr>
              <w:jc w:val="center"/>
              <w:rPr>
                <w:rFonts w:ascii="Arial LatArm" w:hAnsi="Arial LatArm"/>
                <w:color w:val="000000"/>
                <w:sz w:val="20"/>
                <w:szCs w:val="20"/>
              </w:rPr>
            </w:pPr>
            <w:r>
              <w:rPr>
                <w:rFonts w:ascii="Arial LatArm" w:hAnsi="Arial LatArm"/>
                <w:color w:val="000000"/>
                <w:sz w:val="20"/>
                <w:szCs w:val="20"/>
              </w:rPr>
              <w:t>30237200/1</w:t>
            </w:r>
          </w:p>
        </w:tc>
        <w:tc>
          <w:tcPr>
            <w:tcW w:w="1985" w:type="dxa"/>
          </w:tcPr>
          <w:p w:rsidR="000B3B40" w:rsidRPr="00C129E0" w:rsidRDefault="000B3B40" w:rsidP="005450D8">
            <w:r w:rsidRPr="00C129E0">
              <w:t>Устройство считывания карт</w:t>
            </w:r>
          </w:p>
          <w:p w:rsidR="000B3B40" w:rsidRPr="00AF2C56" w:rsidRDefault="000B3B40" w:rsidP="005450D8"/>
        </w:tc>
        <w:tc>
          <w:tcPr>
            <w:tcW w:w="1559" w:type="dxa"/>
            <w:gridSpan w:val="2"/>
          </w:tcPr>
          <w:p w:rsidR="000B3B40" w:rsidRPr="00B138F3" w:rsidRDefault="000B3B40" w:rsidP="000D5742">
            <w:pPr>
              <w:widowControl w:val="0"/>
              <w:jc w:val="center"/>
              <w:rPr>
                <w:rFonts w:ascii="GHEA Grapalat" w:hAnsi="GHEA Grapalat"/>
                <w:sz w:val="16"/>
                <w:szCs w:val="16"/>
              </w:rPr>
            </w:pPr>
          </w:p>
        </w:tc>
        <w:tc>
          <w:tcPr>
            <w:tcW w:w="3119" w:type="dxa"/>
          </w:tcPr>
          <w:p w:rsidR="000B3B40" w:rsidRDefault="000B3B40" w:rsidP="000B3B40">
            <w:r>
              <w:t>USB-концентратор + мультикардридер</w:t>
            </w:r>
          </w:p>
          <w:p w:rsidR="000B3B40" w:rsidRDefault="000B3B40" w:rsidP="000B3B40">
            <w:r>
              <w:t xml:space="preserve">  • 3 порта USB 3.0</w:t>
            </w:r>
          </w:p>
          <w:p w:rsidR="000B3B40" w:rsidRPr="000B3B40" w:rsidRDefault="000B3B40" w:rsidP="000B3B40">
            <w:pPr>
              <w:rPr>
                <w:lang w:val="en-US"/>
              </w:rPr>
            </w:pPr>
            <w:r>
              <w:t xml:space="preserve">  </w:t>
            </w:r>
            <w:r w:rsidRPr="000B3B40">
              <w:rPr>
                <w:lang w:val="en-US"/>
              </w:rPr>
              <w:t xml:space="preserve">• </w:t>
            </w:r>
            <w:r>
              <w:t>Слот</w:t>
            </w:r>
            <w:r w:rsidRPr="000B3B40">
              <w:rPr>
                <w:lang w:val="en-US"/>
              </w:rPr>
              <w:t xml:space="preserve"> CompactFlash (CF)</w:t>
            </w:r>
          </w:p>
          <w:p w:rsidR="000B3B40" w:rsidRPr="000B3B40" w:rsidRDefault="000B3B40" w:rsidP="000B3B40">
            <w:pPr>
              <w:rPr>
                <w:lang w:val="en-US"/>
              </w:rPr>
            </w:pPr>
            <w:r w:rsidRPr="000B3B40">
              <w:rPr>
                <w:lang w:val="en-US"/>
              </w:rPr>
              <w:t xml:space="preserve">  • </w:t>
            </w:r>
            <w:r>
              <w:t>Слот</w:t>
            </w:r>
            <w:r w:rsidRPr="000B3B40">
              <w:rPr>
                <w:lang w:val="en-US"/>
              </w:rPr>
              <w:t xml:space="preserve"> SD/SDHC/SDXC </w:t>
            </w:r>
            <w:r w:rsidRPr="000B3B40">
              <w:rPr>
                <w:lang w:val="en-US"/>
              </w:rPr>
              <w:lastRenderedPageBreak/>
              <w:t>UHS-I</w:t>
            </w:r>
          </w:p>
          <w:p w:rsidR="000B3B40" w:rsidRDefault="000B3B40" w:rsidP="000B3B40">
            <w:r>
              <w:t>• слот для микро SD UHS-I</w:t>
            </w:r>
          </w:p>
          <w:p w:rsidR="000B3B40" w:rsidRDefault="000B3B40" w:rsidP="000B3B40">
            <w:r>
              <w:t>• Слот для карты памяти</w:t>
            </w:r>
          </w:p>
          <w:p w:rsidR="000B3B40" w:rsidRDefault="000B3B40" w:rsidP="000B3B40">
            <w:r>
              <w:t>С возможностью работы всех слотов и портов одновременно.</w:t>
            </w:r>
          </w:p>
          <w:p w:rsidR="000B3B40" w:rsidRPr="00DD6F6F" w:rsidRDefault="000B3B40" w:rsidP="000B3B40">
            <w:r>
              <w:t>Неиспользованный, в запечатанной коробке</w:t>
            </w:r>
          </w:p>
        </w:tc>
        <w:tc>
          <w:tcPr>
            <w:tcW w:w="708" w:type="dxa"/>
            <w:gridSpan w:val="2"/>
          </w:tcPr>
          <w:p w:rsidR="000B3B40" w:rsidRDefault="000B3B40" w:rsidP="005450D8">
            <w:r w:rsidRPr="009E63EB">
              <w:rPr>
                <w:rFonts w:ascii="GHEA Grapalat" w:hAnsi="GHEA Grapalat"/>
                <w:sz w:val="16"/>
                <w:szCs w:val="16"/>
                <w:lang w:val="en-US"/>
              </w:rPr>
              <w:lastRenderedPageBreak/>
              <w:t>штук</w:t>
            </w:r>
          </w:p>
        </w:tc>
        <w:tc>
          <w:tcPr>
            <w:tcW w:w="993" w:type="dxa"/>
          </w:tcPr>
          <w:p w:rsidR="000B3B40" w:rsidRPr="00B138F3" w:rsidRDefault="000B3B40" w:rsidP="000D5742">
            <w:pPr>
              <w:widowControl w:val="0"/>
              <w:jc w:val="center"/>
              <w:rPr>
                <w:rFonts w:ascii="GHEA Grapalat" w:hAnsi="GHEA Grapalat"/>
                <w:sz w:val="16"/>
                <w:szCs w:val="16"/>
              </w:rPr>
            </w:pPr>
          </w:p>
        </w:tc>
        <w:tc>
          <w:tcPr>
            <w:tcW w:w="840" w:type="dxa"/>
          </w:tcPr>
          <w:p w:rsidR="000B3B40" w:rsidRPr="00B138F3" w:rsidRDefault="000B3B40" w:rsidP="000D5742">
            <w:pPr>
              <w:widowControl w:val="0"/>
              <w:jc w:val="center"/>
              <w:rPr>
                <w:rFonts w:ascii="GHEA Grapalat" w:hAnsi="GHEA Grapalat"/>
                <w:sz w:val="16"/>
                <w:szCs w:val="16"/>
              </w:rPr>
            </w:pPr>
          </w:p>
        </w:tc>
        <w:tc>
          <w:tcPr>
            <w:tcW w:w="861" w:type="dxa"/>
            <w:gridSpan w:val="2"/>
            <w:vAlign w:val="center"/>
          </w:tcPr>
          <w:p w:rsidR="000B3B40" w:rsidRDefault="000B3B40" w:rsidP="006F0303">
            <w:pPr>
              <w:jc w:val="center"/>
              <w:rPr>
                <w:rFonts w:ascii="Arial LatArm" w:hAnsi="Arial LatArm"/>
                <w:color w:val="000000"/>
                <w:sz w:val="14"/>
                <w:szCs w:val="14"/>
                <w:lang w:val="en-US"/>
              </w:rPr>
            </w:pPr>
            <w:r>
              <w:rPr>
                <w:rFonts w:ascii="Arial LatArm" w:hAnsi="Arial LatArm"/>
                <w:color w:val="000000"/>
                <w:sz w:val="14"/>
                <w:szCs w:val="14"/>
                <w:lang w:val="en-US"/>
              </w:rPr>
              <w:t>1</w:t>
            </w:r>
          </w:p>
        </w:tc>
        <w:tc>
          <w:tcPr>
            <w:tcW w:w="1275" w:type="dxa"/>
          </w:tcPr>
          <w:p w:rsidR="000B3B40" w:rsidRDefault="000B3B40">
            <w:r w:rsidRPr="00C54F3C">
              <w:rPr>
                <w:rFonts w:ascii="GHEA Grapalat" w:hAnsi="GHEA Grapalat"/>
              </w:rPr>
              <w:t xml:space="preserve">РА, г. Ереван,ул. </w:t>
            </w:r>
            <w:r w:rsidRPr="00C54F3C">
              <w:rPr>
                <w:rFonts w:ascii="GHEA Grapalat" w:hAnsi="GHEA Grapalat"/>
                <w:color w:val="FF0000"/>
              </w:rPr>
              <w:t>Исаакян</w:t>
            </w:r>
            <w:r w:rsidRPr="00C54F3C">
              <w:rPr>
                <w:rFonts w:ascii="GHEA Grapalat" w:hAnsi="GHEA Grapalat"/>
              </w:rPr>
              <w:t xml:space="preserve"> 28</w:t>
            </w:r>
          </w:p>
        </w:tc>
        <w:tc>
          <w:tcPr>
            <w:tcW w:w="851" w:type="dxa"/>
            <w:vAlign w:val="center"/>
          </w:tcPr>
          <w:p w:rsidR="000B3B40" w:rsidRDefault="000B3B40" w:rsidP="006F0303">
            <w:pPr>
              <w:jc w:val="center"/>
              <w:rPr>
                <w:rFonts w:ascii="Arial LatArm" w:hAnsi="Arial LatArm"/>
                <w:color w:val="000000"/>
                <w:sz w:val="14"/>
                <w:szCs w:val="14"/>
                <w:lang w:val="en-US"/>
              </w:rPr>
            </w:pPr>
            <w:r>
              <w:rPr>
                <w:rFonts w:ascii="Arial LatArm" w:hAnsi="Arial LatArm"/>
                <w:color w:val="000000"/>
                <w:sz w:val="14"/>
                <w:szCs w:val="14"/>
                <w:lang w:val="en-US"/>
              </w:rPr>
              <w:t>1</w:t>
            </w:r>
          </w:p>
        </w:tc>
        <w:tc>
          <w:tcPr>
            <w:tcW w:w="1851" w:type="dxa"/>
          </w:tcPr>
          <w:p w:rsidR="000B3B40" w:rsidRDefault="000B3B40">
            <w:r w:rsidRPr="00DC404B">
              <w:rPr>
                <w:rFonts w:ascii="GHEA Grapalat" w:hAnsi="GHEA Grapalat"/>
                <w:sz w:val="18"/>
                <w:szCs w:val="18"/>
              </w:rPr>
              <w:t xml:space="preserve">Срок поставки товара составляет не менее 20 календарных дней с даты вступления </w:t>
            </w:r>
            <w:r w:rsidRPr="00DC404B">
              <w:rPr>
                <w:rFonts w:ascii="GHEA Grapalat" w:hAnsi="GHEA Grapalat"/>
                <w:sz w:val="18"/>
                <w:szCs w:val="18"/>
              </w:rPr>
              <w:lastRenderedPageBreak/>
              <w:t xml:space="preserve">в силу условий исполнения прав и обязанностей сторон по договору, если выбранный участник не согласен поставить товар в более </w:t>
            </w:r>
          </w:p>
        </w:tc>
      </w:tr>
      <w:tr w:rsidR="000B3B40" w:rsidRPr="00B138F3" w:rsidTr="00793D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6711" w:type="dxa"/>
          <w:jc w:val="center"/>
        </w:trPr>
        <w:tc>
          <w:tcPr>
            <w:tcW w:w="4576" w:type="dxa"/>
            <w:gridSpan w:val="4"/>
          </w:tcPr>
          <w:p w:rsidR="000B3B40" w:rsidRPr="00793D59" w:rsidRDefault="000B3B40" w:rsidP="00B46D58">
            <w:pPr>
              <w:widowControl w:val="0"/>
              <w:jc w:val="center"/>
              <w:rPr>
                <w:rFonts w:ascii="GHEA Grapalat" w:hAnsi="GHEA Grapalat"/>
                <w:b/>
              </w:rPr>
            </w:pPr>
          </w:p>
          <w:p w:rsidR="000B3B40" w:rsidRPr="00793D59" w:rsidRDefault="000B3B40" w:rsidP="00B46D58">
            <w:pPr>
              <w:widowControl w:val="0"/>
              <w:jc w:val="center"/>
              <w:rPr>
                <w:rFonts w:ascii="GHEA Grapalat" w:hAnsi="GHEA Grapalat"/>
                <w:b/>
              </w:rPr>
            </w:pPr>
          </w:p>
          <w:p w:rsidR="000B3B40" w:rsidRPr="00793D59" w:rsidRDefault="000B3B40" w:rsidP="00B46D58">
            <w:pPr>
              <w:widowControl w:val="0"/>
              <w:jc w:val="center"/>
              <w:rPr>
                <w:rFonts w:ascii="GHEA Grapalat" w:hAnsi="GHEA Grapalat"/>
                <w:b/>
              </w:rPr>
            </w:pPr>
          </w:p>
          <w:p w:rsidR="000B3B40" w:rsidRPr="00793D59" w:rsidRDefault="000B3B40" w:rsidP="00B46D58">
            <w:pPr>
              <w:widowControl w:val="0"/>
              <w:jc w:val="center"/>
              <w:rPr>
                <w:rFonts w:ascii="GHEA Grapalat" w:hAnsi="GHEA Grapalat"/>
                <w:b/>
              </w:rPr>
            </w:pPr>
          </w:p>
          <w:p w:rsidR="000B3B40" w:rsidRPr="00793D59" w:rsidRDefault="000B3B40" w:rsidP="00B46D58">
            <w:pPr>
              <w:widowControl w:val="0"/>
              <w:jc w:val="center"/>
              <w:rPr>
                <w:rFonts w:ascii="GHEA Grapalat" w:hAnsi="GHEA Grapalat"/>
                <w:b/>
              </w:rPr>
            </w:pPr>
          </w:p>
          <w:p w:rsidR="000B3B40" w:rsidRPr="00793D59" w:rsidRDefault="000B3B40" w:rsidP="00B46D58">
            <w:pPr>
              <w:widowControl w:val="0"/>
              <w:jc w:val="center"/>
              <w:rPr>
                <w:rFonts w:ascii="GHEA Grapalat" w:hAnsi="GHEA Grapalat"/>
                <w:b/>
              </w:rPr>
            </w:pPr>
          </w:p>
          <w:p w:rsidR="000B3B40" w:rsidRPr="00793D59" w:rsidRDefault="000B3B40" w:rsidP="00B46D58">
            <w:pPr>
              <w:widowControl w:val="0"/>
              <w:jc w:val="center"/>
              <w:rPr>
                <w:rFonts w:ascii="GHEA Grapalat" w:hAnsi="GHEA Grapalat"/>
                <w:b/>
              </w:rPr>
            </w:pPr>
          </w:p>
          <w:p w:rsidR="000B3B40" w:rsidRPr="00B138F3" w:rsidRDefault="000B3B40" w:rsidP="00B46D58">
            <w:pPr>
              <w:widowControl w:val="0"/>
              <w:jc w:val="center"/>
              <w:rPr>
                <w:rFonts w:ascii="GHEA Grapalat" w:hAnsi="GHEA Grapalat" w:cs="Sylfaen"/>
                <w:b/>
                <w:bCs/>
              </w:rPr>
            </w:pPr>
            <w:r w:rsidRPr="00B138F3">
              <w:rPr>
                <w:rFonts w:ascii="GHEA Grapalat" w:hAnsi="GHEA Grapalat"/>
                <w:b/>
              </w:rPr>
              <w:t>ПОКУПАТЕЛЬ</w:t>
            </w:r>
          </w:p>
          <w:p w:rsidR="000B3B40" w:rsidRPr="00B138F3" w:rsidRDefault="000B3B40" w:rsidP="00B46D58">
            <w:pPr>
              <w:widowControl w:val="0"/>
              <w:jc w:val="center"/>
              <w:rPr>
                <w:rFonts w:ascii="GHEA Grapalat" w:hAnsi="GHEA Grapalat"/>
                <w:lang w:val="en-US"/>
              </w:rPr>
            </w:pPr>
            <w:r w:rsidRPr="00B138F3">
              <w:rPr>
                <w:rFonts w:ascii="GHEA Grapalat" w:hAnsi="GHEA Grapalat"/>
                <w:lang w:val="en-US"/>
              </w:rPr>
              <w:t>_____________________</w:t>
            </w:r>
          </w:p>
          <w:p w:rsidR="000B3B40" w:rsidRPr="00B138F3" w:rsidRDefault="000B3B40"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B3B40" w:rsidRPr="00B138F3" w:rsidRDefault="000B3B40" w:rsidP="00B46D58">
            <w:pPr>
              <w:widowControl w:val="0"/>
              <w:jc w:val="center"/>
              <w:rPr>
                <w:rFonts w:ascii="GHEA Grapalat" w:hAnsi="GHEA Grapalat"/>
              </w:rPr>
            </w:pPr>
            <w:r w:rsidRPr="00B138F3">
              <w:rPr>
                <w:rFonts w:ascii="GHEA Grapalat" w:hAnsi="GHEA Grapalat"/>
              </w:rPr>
              <w:t>М. П.</w:t>
            </w:r>
          </w:p>
        </w:tc>
        <w:tc>
          <w:tcPr>
            <w:tcW w:w="5063" w:type="dxa"/>
            <w:gridSpan w:val="3"/>
          </w:tcPr>
          <w:p w:rsidR="000B3B40" w:rsidRDefault="000B3B40" w:rsidP="00B46D58">
            <w:pPr>
              <w:widowControl w:val="0"/>
              <w:jc w:val="center"/>
              <w:rPr>
                <w:rFonts w:ascii="GHEA Grapalat" w:hAnsi="GHEA Grapalat"/>
                <w:b/>
                <w:lang w:val="en-US"/>
              </w:rPr>
            </w:pPr>
          </w:p>
          <w:p w:rsidR="000B3B40" w:rsidRDefault="000B3B40" w:rsidP="00B46D58">
            <w:pPr>
              <w:widowControl w:val="0"/>
              <w:jc w:val="center"/>
              <w:rPr>
                <w:rFonts w:ascii="GHEA Grapalat" w:hAnsi="GHEA Grapalat"/>
                <w:b/>
                <w:lang w:val="en-US"/>
              </w:rPr>
            </w:pPr>
          </w:p>
          <w:p w:rsidR="000B3B40" w:rsidRDefault="000B3B40" w:rsidP="00B46D58">
            <w:pPr>
              <w:widowControl w:val="0"/>
              <w:jc w:val="center"/>
              <w:rPr>
                <w:rFonts w:ascii="GHEA Grapalat" w:hAnsi="GHEA Grapalat"/>
                <w:b/>
                <w:lang w:val="en-US"/>
              </w:rPr>
            </w:pPr>
          </w:p>
          <w:p w:rsidR="000B3B40" w:rsidRDefault="000B3B40" w:rsidP="00B46D58">
            <w:pPr>
              <w:widowControl w:val="0"/>
              <w:jc w:val="center"/>
              <w:rPr>
                <w:rFonts w:ascii="GHEA Grapalat" w:hAnsi="GHEA Grapalat"/>
                <w:b/>
                <w:lang w:val="en-US"/>
              </w:rPr>
            </w:pPr>
          </w:p>
          <w:p w:rsidR="000B3B40" w:rsidRDefault="000B3B40" w:rsidP="00B46D58">
            <w:pPr>
              <w:widowControl w:val="0"/>
              <w:jc w:val="center"/>
              <w:rPr>
                <w:rFonts w:ascii="GHEA Grapalat" w:hAnsi="GHEA Grapalat"/>
                <w:b/>
                <w:lang w:val="en-US"/>
              </w:rPr>
            </w:pPr>
          </w:p>
          <w:p w:rsidR="000B3B40" w:rsidRDefault="000B3B40" w:rsidP="00B46D58">
            <w:pPr>
              <w:widowControl w:val="0"/>
              <w:jc w:val="center"/>
              <w:rPr>
                <w:rFonts w:ascii="GHEA Grapalat" w:hAnsi="GHEA Grapalat"/>
                <w:b/>
                <w:lang w:val="en-US"/>
              </w:rPr>
            </w:pPr>
          </w:p>
          <w:p w:rsidR="000B3B40" w:rsidRDefault="000B3B40" w:rsidP="00B46D58">
            <w:pPr>
              <w:widowControl w:val="0"/>
              <w:jc w:val="center"/>
              <w:rPr>
                <w:rFonts w:ascii="GHEA Grapalat" w:hAnsi="GHEA Grapalat"/>
                <w:b/>
                <w:lang w:val="en-US"/>
              </w:rPr>
            </w:pPr>
          </w:p>
          <w:p w:rsidR="000B3B40" w:rsidRPr="00B138F3" w:rsidRDefault="000B3B40" w:rsidP="00B46D58">
            <w:pPr>
              <w:widowControl w:val="0"/>
              <w:jc w:val="center"/>
              <w:rPr>
                <w:rFonts w:ascii="GHEA Grapalat" w:hAnsi="GHEA Grapalat" w:cs="Sylfaen"/>
                <w:b/>
                <w:bCs/>
              </w:rPr>
            </w:pPr>
            <w:r w:rsidRPr="00B138F3">
              <w:rPr>
                <w:rFonts w:ascii="GHEA Grapalat" w:hAnsi="GHEA Grapalat"/>
                <w:b/>
              </w:rPr>
              <w:t>ПРОДАВЕЦ</w:t>
            </w:r>
          </w:p>
          <w:p w:rsidR="000B3B40" w:rsidRPr="00B138F3" w:rsidRDefault="000B3B40" w:rsidP="00B46D58">
            <w:pPr>
              <w:widowControl w:val="0"/>
              <w:jc w:val="center"/>
              <w:rPr>
                <w:rFonts w:ascii="GHEA Grapalat" w:hAnsi="GHEA Grapalat"/>
                <w:lang w:val="en-US"/>
              </w:rPr>
            </w:pPr>
            <w:r w:rsidRPr="00B138F3">
              <w:rPr>
                <w:rFonts w:ascii="GHEA Grapalat" w:hAnsi="GHEA Grapalat"/>
                <w:lang w:val="en-US"/>
              </w:rPr>
              <w:t>______________________</w:t>
            </w:r>
          </w:p>
          <w:p w:rsidR="000B3B40" w:rsidRPr="00B138F3" w:rsidRDefault="000B3B40"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B3B40" w:rsidRPr="00B138F3" w:rsidRDefault="000B3B40" w:rsidP="00B46D58">
            <w:pPr>
              <w:widowControl w:val="0"/>
              <w:jc w:val="center"/>
              <w:rPr>
                <w:rFonts w:ascii="GHEA Grapalat" w:hAnsi="GHEA Grapalat"/>
              </w:rPr>
            </w:pPr>
            <w:r w:rsidRPr="00B138F3">
              <w:rPr>
                <w:rFonts w:ascii="GHEA Grapalat" w:hAnsi="GHEA Grapalat"/>
              </w:rPr>
              <w:t>М. П.</w:t>
            </w:r>
          </w:p>
        </w:tc>
      </w:tr>
    </w:tbl>
    <w:p w:rsidR="00793D59" w:rsidRPr="00793D59" w:rsidRDefault="00793D59" w:rsidP="00793D59">
      <w:pPr>
        <w:widowControl w:val="0"/>
        <w:spacing w:after="160"/>
        <w:jc w:val="right"/>
        <w:rPr>
          <w:rFonts w:ascii="GHEA Grapalat" w:hAnsi="GHEA Grapalat"/>
        </w:rPr>
      </w:pPr>
      <w:r w:rsidRPr="00793D59">
        <w:rPr>
          <w:rFonts w:ascii="GHEA Grapalat" w:hAnsi="GHEA Grapalat"/>
        </w:rPr>
        <w:t>Поставка товара осуществляется с момента подписания настоящего Договора до 25 декабря 2023 года, каждый раз в течение 3-х рабочих дней с момента получения заказа от Заказчика, согласно заказанного Заказчиком количества. Заказ на поставку оформляется Заказчиком Поставщику в устной форме.</w:t>
      </w:r>
    </w:p>
    <w:p w:rsidR="00793D59" w:rsidRPr="00793D59" w:rsidRDefault="00793D59" w:rsidP="00793D59">
      <w:pPr>
        <w:widowControl w:val="0"/>
        <w:spacing w:after="160"/>
        <w:jc w:val="right"/>
        <w:rPr>
          <w:rFonts w:ascii="GHEA Grapalat" w:hAnsi="GHEA Grapalat"/>
        </w:rPr>
      </w:pPr>
    </w:p>
    <w:p w:rsidR="00071D1C" w:rsidRPr="00B138F3" w:rsidRDefault="00793D59" w:rsidP="00793D59">
      <w:pPr>
        <w:widowControl w:val="0"/>
        <w:spacing w:after="160"/>
        <w:jc w:val="right"/>
        <w:rPr>
          <w:rFonts w:ascii="GHEA Grapalat" w:hAnsi="GHEA Grapalat"/>
          <w:i/>
        </w:rPr>
      </w:pPr>
      <w:r w:rsidRPr="00793D59">
        <w:rPr>
          <w:rFonts w:ascii="GHEA Grapalat" w:hAnsi="GHEA Grapalat"/>
        </w:rPr>
        <w:t xml:space="preserve">** Если выбранный участник представил продукцию, произведенную более чем одним производителем, а также продукцию с разными торговыми марками, фирменными наименованиями и моделями, то в данное приложение включаются те, которые получили удовлетворительную оценку. Если в приглашении не предусмотрено представление информации о товарном знаке, фирменном наименовании, модели и производителе предлагаемого участником товара, то графа «торговая марка, фирменное наименование, модель и наименование производителя» удаляется. В случае, предусмотренном договором, Продавец также </w:t>
      </w:r>
      <w:r w:rsidRPr="00793D59">
        <w:rPr>
          <w:rFonts w:ascii="GHEA Grapalat" w:hAnsi="GHEA Grapalat"/>
        </w:rPr>
        <w:lastRenderedPageBreak/>
        <w:t>предъявляет Покупателю гарантийное письмо или сертификат соответствия от производителя товара или его представителя.</w:t>
      </w:r>
      <w:r w:rsidR="00071D1C" w:rsidRPr="00B138F3">
        <w:rPr>
          <w:rFonts w:ascii="GHEA Grapalat" w:hAnsi="GHEA Grapalat"/>
        </w:rPr>
        <w:br w:type="page"/>
      </w:r>
      <w:r w:rsidR="00071D1C"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9"/>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4"/>
        <w:gridCol w:w="1796"/>
        <w:gridCol w:w="2799"/>
        <w:gridCol w:w="840"/>
        <w:gridCol w:w="906"/>
        <w:gridCol w:w="621"/>
        <w:gridCol w:w="774"/>
        <w:gridCol w:w="507"/>
        <w:gridCol w:w="601"/>
        <w:gridCol w:w="644"/>
        <w:gridCol w:w="741"/>
        <w:gridCol w:w="862"/>
        <w:gridCol w:w="815"/>
        <w:gridCol w:w="845"/>
        <w:gridCol w:w="822"/>
        <w:gridCol w:w="708"/>
      </w:tblGrid>
      <w:tr w:rsidR="00B138F3" w:rsidRPr="00B138F3" w:rsidTr="00377873">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26BC2">
        <w:trPr>
          <w:trHeight w:val="747"/>
          <w:jc w:val="center"/>
        </w:trPr>
        <w:tc>
          <w:tcPr>
            <w:tcW w:w="16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79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79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686"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458FA" w:rsidRPr="00B458FA">
              <w:rPr>
                <w:rFonts w:ascii="GHEA Grapalat" w:hAnsi="GHEA Grapalat"/>
                <w:sz w:val="16"/>
                <w:szCs w:val="16"/>
              </w:rPr>
              <w:t>23</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0"/>
              <w:t>**</w:t>
            </w:r>
          </w:p>
        </w:tc>
      </w:tr>
      <w:tr w:rsidR="00B138F3" w:rsidRPr="00B138F3" w:rsidTr="00426BC2">
        <w:trPr>
          <w:trHeight w:val="594"/>
          <w:jc w:val="center"/>
        </w:trPr>
        <w:tc>
          <w:tcPr>
            <w:tcW w:w="1624" w:type="dxa"/>
          </w:tcPr>
          <w:p w:rsidR="00071D1C" w:rsidRPr="00B138F3" w:rsidRDefault="00071D1C" w:rsidP="00B46D58">
            <w:pPr>
              <w:widowControl w:val="0"/>
              <w:jc w:val="center"/>
              <w:rPr>
                <w:rFonts w:ascii="GHEA Grapalat" w:hAnsi="GHEA Grapalat"/>
                <w:sz w:val="16"/>
                <w:szCs w:val="16"/>
              </w:rPr>
            </w:pPr>
          </w:p>
        </w:tc>
        <w:tc>
          <w:tcPr>
            <w:tcW w:w="1796" w:type="dxa"/>
          </w:tcPr>
          <w:p w:rsidR="00071D1C" w:rsidRPr="00B138F3" w:rsidRDefault="00071D1C" w:rsidP="00B46D58">
            <w:pPr>
              <w:widowControl w:val="0"/>
              <w:jc w:val="center"/>
              <w:rPr>
                <w:rFonts w:ascii="GHEA Grapalat" w:hAnsi="GHEA Grapalat"/>
                <w:sz w:val="16"/>
                <w:szCs w:val="16"/>
              </w:rPr>
            </w:pPr>
          </w:p>
        </w:tc>
        <w:tc>
          <w:tcPr>
            <w:tcW w:w="2799" w:type="dxa"/>
          </w:tcPr>
          <w:p w:rsidR="00071D1C" w:rsidRPr="00B138F3" w:rsidRDefault="00071D1C" w:rsidP="00B46D58">
            <w:pPr>
              <w:widowControl w:val="0"/>
              <w:jc w:val="center"/>
              <w:rPr>
                <w:rFonts w:ascii="GHEA Grapalat" w:hAnsi="GHEA Grapalat"/>
                <w:sz w:val="16"/>
                <w:szCs w:val="16"/>
              </w:rPr>
            </w:pPr>
          </w:p>
        </w:tc>
        <w:tc>
          <w:tcPr>
            <w:tcW w:w="84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2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7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4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1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08"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F2C56" w:rsidRPr="00B138F3" w:rsidTr="00426BC2">
        <w:trPr>
          <w:trHeight w:val="404"/>
          <w:jc w:val="center"/>
        </w:trPr>
        <w:tc>
          <w:tcPr>
            <w:tcW w:w="1624" w:type="dxa"/>
            <w:vAlign w:val="center"/>
          </w:tcPr>
          <w:p w:rsidR="00AF2C56" w:rsidRPr="00BC729F" w:rsidRDefault="00AF2C56"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w:t>
            </w:r>
          </w:p>
        </w:tc>
        <w:tc>
          <w:tcPr>
            <w:tcW w:w="1796" w:type="dxa"/>
            <w:vAlign w:val="center"/>
          </w:tcPr>
          <w:p w:rsidR="00AF2C56" w:rsidRPr="00643805" w:rsidRDefault="00AF2C56" w:rsidP="004B5946">
            <w:pPr>
              <w:jc w:val="center"/>
              <w:rPr>
                <w:rFonts w:ascii="Arial LatArm" w:hAnsi="Arial LatArm"/>
                <w:color w:val="000000"/>
                <w:sz w:val="20"/>
                <w:szCs w:val="20"/>
              </w:rPr>
            </w:pPr>
            <w:r>
              <w:rPr>
                <w:rFonts w:ascii="Arial LatArm" w:hAnsi="Arial LatArm"/>
                <w:color w:val="000000"/>
                <w:sz w:val="20"/>
                <w:szCs w:val="20"/>
              </w:rPr>
              <w:t>31211100</w:t>
            </w:r>
          </w:p>
        </w:tc>
        <w:tc>
          <w:tcPr>
            <w:tcW w:w="2799" w:type="dxa"/>
            <w:vAlign w:val="center"/>
          </w:tcPr>
          <w:p w:rsidR="00AF2C56" w:rsidRPr="009D6A91" w:rsidRDefault="00AF2C56" w:rsidP="004B5946">
            <w:pPr>
              <w:pStyle w:val="Heading1"/>
              <w:shd w:val="clear" w:color="auto" w:fill="FFFFFF"/>
              <w:spacing w:before="300" w:after="150"/>
              <w:jc w:val="left"/>
              <w:rPr>
                <w:rFonts w:ascii="Arial" w:hAnsi="Arial" w:cs="Arial"/>
              </w:rPr>
            </w:pPr>
            <w:r w:rsidRPr="00D25BD6">
              <w:rPr>
                <w:rFonts w:ascii="Helvetica" w:hAnsi="Helvetica"/>
                <w:color w:val="000000" w:themeColor="text1"/>
                <w:sz w:val="24"/>
                <w:szCs w:val="24"/>
              </w:rPr>
              <w:t>панель электрооборудования</w:t>
            </w:r>
          </w:p>
        </w:tc>
        <w:tc>
          <w:tcPr>
            <w:tcW w:w="840" w:type="dxa"/>
            <w:vAlign w:val="center"/>
          </w:tcPr>
          <w:p w:rsidR="00AF2C56" w:rsidRPr="00B138F3" w:rsidRDefault="00AF2C56" w:rsidP="00B458FA">
            <w:pPr>
              <w:widowControl w:val="0"/>
              <w:jc w:val="center"/>
              <w:rPr>
                <w:rFonts w:ascii="GHEA Grapalat" w:hAnsi="GHEA Grapalat"/>
                <w:sz w:val="16"/>
                <w:szCs w:val="16"/>
              </w:rPr>
            </w:pPr>
          </w:p>
        </w:tc>
        <w:tc>
          <w:tcPr>
            <w:tcW w:w="906" w:type="dxa"/>
            <w:vAlign w:val="center"/>
          </w:tcPr>
          <w:p w:rsidR="00AF2C56" w:rsidRPr="00B138F3" w:rsidRDefault="00AF2C56" w:rsidP="00B458FA">
            <w:pPr>
              <w:widowControl w:val="0"/>
              <w:jc w:val="center"/>
              <w:rPr>
                <w:rFonts w:ascii="GHEA Grapalat" w:hAnsi="GHEA Grapalat"/>
                <w:sz w:val="16"/>
                <w:szCs w:val="16"/>
              </w:rPr>
            </w:pPr>
          </w:p>
        </w:tc>
        <w:tc>
          <w:tcPr>
            <w:tcW w:w="621" w:type="dxa"/>
            <w:vAlign w:val="center"/>
          </w:tcPr>
          <w:p w:rsidR="00AF2C56" w:rsidRPr="00B138F3" w:rsidRDefault="00AF2C56" w:rsidP="00B458FA">
            <w:pPr>
              <w:widowControl w:val="0"/>
              <w:jc w:val="center"/>
              <w:rPr>
                <w:rFonts w:ascii="GHEA Grapalat" w:hAnsi="GHEA Grapalat" w:cs="Arial"/>
                <w:sz w:val="16"/>
                <w:szCs w:val="16"/>
              </w:rPr>
            </w:pPr>
          </w:p>
        </w:tc>
        <w:tc>
          <w:tcPr>
            <w:tcW w:w="774" w:type="dxa"/>
          </w:tcPr>
          <w:p w:rsidR="00AF2C56" w:rsidRDefault="00AF2C56"/>
        </w:tc>
        <w:tc>
          <w:tcPr>
            <w:tcW w:w="507" w:type="dxa"/>
          </w:tcPr>
          <w:p w:rsidR="00AF2C56" w:rsidRDefault="00AF2C56"/>
        </w:tc>
        <w:tc>
          <w:tcPr>
            <w:tcW w:w="60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AF2C56" w:rsidRPr="00B138F3" w:rsidTr="00426BC2">
        <w:trPr>
          <w:trHeight w:val="404"/>
          <w:jc w:val="center"/>
        </w:trPr>
        <w:tc>
          <w:tcPr>
            <w:tcW w:w="1624" w:type="dxa"/>
            <w:vAlign w:val="center"/>
          </w:tcPr>
          <w:p w:rsidR="00AF2C56" w:rsidRPr="00BC729F" w:rsidRDefault="000E3E72"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2</w:t>
            </w:r>
          </w:p>
        </w:tc>
        <w:tc>
          <w:tcPr>
            <w:tcW w:w="1796"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32341100/1</w:t>
            </w:r>
          </w:p>
        </w:tc>
        <w:tc>
          <w:tcPr>
            <w:tcW w:w="2799" w:type="dxa"/>
          </w:tcPr>
          <w:p w:rsidR="00AF2C56" w:rsidRDefault="00AF2C56" w:rsidP="004B5946">
            <w:r w:rsidRPr="00171D08">
              <w:t>микрофон</w:t>
            </w:r>
          </w:p>
        </w:tc>
        <w:tc>
          <w:tcPr>
            <w:tcW w:w="840" w:type="dxa"/>
            <w:vAlign w:val="center"/>
          </w:tcPr>
          <w:p w:rsidR="00AF2C56" w:rsidRPr="00B138F3" w:rsidRDefault="00AF2C56" w:rsidP="00B458FA">
            <w:pPr>
              <w:widowControl w:val="0"/>
              <w:jc w:val="center"/>
              <w:rPr>
                <w:rFonts w:ascii="GHEA Grapalat" w:hAnsi="GHEA Grapalat"/>
                <w:sz w:val="16"/>
                <w:szCs w:val="16"/>
              </w:rPr>
            </w:pPr>
          </w:p>
        </w:tc>
        <w:tc>
          <w:tcPr>
            <w:tcW w:w="906" w:type="dxa"/>
            <w:vAlign w:val="center"/>
          </w:tcPr>
          <w:p w:rsidR="00AF2C56" w:rsidRDefault="00AF2C56" w:rsidP="00B458FA">
            <w:pPr>
              <w:widowControl w:val="0"/>
              <w:jc w:val="center"/>
              <w:rPr>
                <w:rFonts w:ascii="GHEA Grapalat" w:hAnsi="GHEA Grapalat"/>
                <w:sz w:val="16"/>
                <w:szCs w:val="16"/>
                <w:lang w:val="en-US"/>
              </w:rPr>
            </w:pPr>
          </w:p>
        </w:tc>
        <w:tc>
          <w:tcPr>
            <w:tcW w:w="621" w:type="dxa"/>
            <w:vAlign w:val="center"/>
          </w:tcPr>
          <w:p w:rsidR="00AF2C56" w:rsidRDefault="00AF2C56" w:rsidP="00B458FA">
            <w:pPr>
              <w:widowControl w:val="0"/>
              <w:jc w:val="center"/>
              <w:rPr>
                <w:rFonts w:ascii="GHEA Grapalat" w:hAnsi="GHEA Grapalat"/>
                <w:sz w:val="16"/>
                <w:szCs w:val="16"/>
                <w:lang w:val="en-US"/>
              </w:rPr>
            </w:pPr>
          </w:p>
        </w:tc>
        <w:tc>
          <w:tcPr>
            <w:tcW w:w="774" w:type="dxa"/>
          </w:tcPr>
          <w:p w:rsidR="00AF2C56" w:rsidRDefault="00AF2C56"/>
        </w:tc>
        <w:tc>
          <w:tcPr>
            <w:tcW w:w="507" w:type="dxa"/>
          </w:tcPr>
          <w:p w:rsidR="00AF2C56" w:rsidRDefault="00AF2C56"/>
        </w:tc>
        <w:tc>
          <w:tcPr>
            <w:tcW w:w="60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AF2C56" w:rsidRPr="00B138F3" w:rsidTr="00426BC2">
        <w:trPr>
          <w:trHeight w:val="404"/>
          <w:jc w:val="center"/>
        </w:trPr>
        <w:tc>
          <w:tcPr>
            <w:tcW w:w="1624" w:type="dxa"/>
            <w:vAlign w:val="center"/>
          </w:tcPr>
          <w:p w:rsidR="00AF2C56" w:rsidRPr="00BC729F" w:rsidRDefault="000E3E72" w:rsidP="00530087">
            <w:pPr>
              <w:spacing w:line="276" w:lineRule="auto"/>
              <w:jc w:val="center"/>
              <w:rPr>
                <w:rFonts w:ascii="Sylfaen" w:hAnsi="Sylfaen" w:cs="GHEA Grapalat"/>
                <w:sz w:val="18"/>
                <w:szCs w:val="18"/>
                <w:lang w:val="es-ES"/>
              </w:rPr>
            </w:pPr>
            <w:r>
              <w:rPr>
                <w:rFonts w:ascii="Sylfaen" w:hAnsi="Sylfaen" w:cs="GHEA Grapalat"/>
                <w:sz w:val="18"/>
                <w:szCs w:val="18"/>
                <w:lang w:val="es-ES"/>
              </w:rPr>
              <w:t>3</w:t>
            </w:r>
          </w:p>
        </w:tc>
        <w:tc>
          <w:tcPr>
            <w:tcW w:w="1796"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32341100</w:t>
            </w:r>
          </w:p>
        </w:tc>
        <w:tc>
          <w:tcPr>
            <w:tcW w:w="2799" w:type="dxa"/>
          </w:tcPr>
          <w:p w:rsidR="00AF2C56" w:rsidRDefault="00AF2C56" w:rsidP="004B5946">
            <w:r w:rsidRPr="00171D08">
              <w:t>микрофон</w:t>
            </w:r>
          </w:p>
        </w:tc>
        <w:tc>
          <w:tcPr>
            <w:tcW w:w="840" w:type="dxa"/>
            <w:vAlign w:val="center"/>
          </w:tcPr>
          <w:p w:rsidR="00AF2C56" w:rsidRPr="00B138F3" w:rsidRDefault="00AF2C56" w:rsidP="00B458FA">
            <w:pPr>
              <w:widowControl w:val="0"/>
              <w:jc w:val="center"/>
              <w:rPr>
                <w:rFonts w:ascii="GHEA Grapalat" w:hAnsi="GHEA Grapalat"/>
                <w:sz w:val="16"/>
                <w:szCs w:val="16"/>
              </w:rPr>
            </w:pPr>
          </w:p>
        </w:tc>
        <w:tc>
          <w:tcPr>
            <w:tcW w:w="906" w:type="dxa"/>
            <w:vAlign w:val="center"/>
          </w:tcPr>
          <w:p w:rsidR="00AF2C56" w:rsidRDefault="00AF2C56" w:rsidP="00B458FA">
            <w:pPr>
              <w:widowControl w:val="0"/>
              <w:jc w:val="center"/>
              <w:rPr>
                <w:rFonts w:ascii="GHEA Grapalat" w:hAnsi="GHEA Grapalat"/>
                <w:sz w:val="16"/>
                <w:szCs w:val="16"/>
                <w:lang w:val="en-US"/>
              </w:rPr>
            </w:pPr>
          </w:p>
        </w:tc>
        <w:tc>
          <w:tcPr>
            <w:tcW w:w="621" w:type="dxa"/>
            <w:vAlign w:val="center"/>
          </w:tcPr>
          <w:p w:rsidR="00AF2C56" w:rsidRDefault="00AF2C56" w:rsidP="00B458FA">
            <w:pPr>
              <w:widowControl w:val="0"/>
              <w:jc w:val="center"/>
              <w:rPr>
                <w:rFonts w:ascii="GHEA Grapalat" w:hAnsi="GHEA Grapalat"/>
                <w:sz w:val="16"/>
                <w:szCs w:val="16"/>
                <w:lang w:val="en-US"/>
              </w:rPr>
            </w:pPr>
          </w:p>
        </w:tc>
        <w:tc>
          <w:tcPr>
            <w:tcW w:w="774" w:type="dxa"/>
          </w:tcPr>
          <w:p w:rsidR="00AF2C56" w:rsidRDefault="00AF2C56"/>
        </w:tc>
        <w:tc>
          <w:tcPr>
            <w:tcW w:w="507" w:type="dxa"/>
          </w:tcPr>
          <w:p w:rsidR="00AF2C56" w:rsidRDefault="00AF2C56"/>
        </w:tc>
        <w:tc>
          <w:tcPr>
            <w:tcW w:w="60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AF2C56" w:rsidRPr="00B138F3" w:rsidTr="00426BC2">
        <w:trPr>
          <w:trHeight w:val="404"/>
          <w:jc w:val="center"/>
        </w:trPr>
        <w:tc>
          <w:tcPr>
            <w:tcW w:w="1624" w:type="dxa"/>
            <w:vAlign w:val="center"/>
          </w:tcPr>
          <w:p w:rsidR="00AF2C56" w:rsidRPr="00BC729F" w:rsidRDefault="000E3E72"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4</w:t>
            </w:r>
          </w:p>
        </w:tc>
        <w:tc>
          <w:tcPr>
            <w:tcW w:w="1796"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32331600</w:t>
            </w:r>
          </w:p>
        </w:tc>
        <w:tc>
          <w:tcPr>
            <w:tcW w:w="2799" w:type="dxa"/>
          </w:tcPr>
          <w:p w:rsidR="00AF2C56" w:rsidRPr="009D6A91" w:rsidRDefault="00AF2C56" w:rsidP="004B5946">
            <w:pPr>
              <w:rPr>
                <w:lang w:val="en-US"/>
              </w:rPr>
            </w:pPr>
            <w:r>
              <w:rPr>
                <w:lang w:val="en-US"/>
              </w:rPr>
              <w:t>C</w:t>
            </w:r>
            <w:r w:rsidRPr="00D25BD6">
              <w:t>D-плеер</w:t>
            </w:r>
          </w:p>
        </w:tc>
        <w:tc>
          <w:tcPr>
            <w:tcW w:w="840" w:type="dxa"/>
            <w:vAlign w:val="center"/>
          </w:tcPr>
          <w:p w:rsidR="00AF2C56" w:rsidRPr="00B138F3" w:rsidRDefault="00AF2C56" w:rsidP="00B458FA">
            <w:pPr>
              <w:widowControl w:val="0"/>
              <w:jc w:val="center"/>
              <w:rPr>
                <w:rFonts w:ascii="GHEA Grapalat" w:hAnsi="GHEA Grapalat"/>
                <w:sz w:val="16"/>
                <w:szCs w:val="16"/>
              </w:rPr>
            </w:pPr>
          </w:p>
        </w:tc>
        <w:tc>
          <w:tcPr>
            <w:tcW w:w="906" w:type="dxa"/>
            <w:vAlign w:val="center"/>
          </w:tcPr>
          <w:p w:rsidR="00AF2C56" w:rsidRDefault="00AF2C56" w:rsidP="00B458FA">
            <w:pPr>
              <w:widowControl w:val="0"/>
              <w:jc w:val="center"/>
              <w:rPr>
                <w:rFonts w:ascii="GHEA Grapalat" w:hAnsi="GHEA Grapalat"/>
                <w:sz w:val="16"/>
                <w:szCs w:val="16"/>
                <w:lang w:val="en-US"/>
              </w:rPr>
            </w:pPr>
          </w:p>
        </w:tc>
        <w:tc>
          <w:tcPr>
            <w:tcW w:w="621" w:type="dxa"/>
            <w:vAlign w:val="center"/>
          </w:tcPr>
          <w:p w:rsidR="00AF2C56" w:rsidRDefault="00AF2C56" w:rsidP="00B458FA">
            <w:pPr>
              <w:widowControl w:val="0"/>
              <w:jc w:val="center"/>
              <w:rPr>
                <w:rFonts w:ascii="GHEA Grapalat" w:hAnsi="GHEA Grapalat"/>
                <w:sz w:val="16"/>
                <w:szCs w:val="16"/>
                <w:lang w:val="en-US"/>
              </w:rPr>
            </w:pPr>
          </w:p>
        </w:tc>
        <w:tc>
          <w:tcPr>
            <w:tcW w:w="774" w:type="dxa"/>
          </w:tcPr>
          <w:p w:rsidR="00AF2C56" w:rsidRDefault="00AF2C56"/>
        </w:tc>
        <w:tc>
          <w:tcPr>
            <w:tcW w:w="507" w:type="dxa"/>
          </w:tcPr>
          <w:p w:rsidR="00AF2C56" w:rsidRDefault="00AF2C56"/>
        </w:tc>
        <w:tc>
          <w:tcPr>
            <w:tcW w:w="60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AF2C56" w:rsidRPr="00B138F3" w:rsidTr="00426BC2">
        <w:trPr>
          <w:trHeight w:val="404"/>
          <w:jc w:val="center"/>
        </w:trPr>
        <w:tc>
          <w:tcPr>
            <w:tcW w:w="1624" w:type="dxa"/>
            <w:vAlign w:val="center"/>
          </w:tcPr>
          <w:p w:rsidR="00AF2C56" w:rsidRPr="00BC729F" w:rsidRDefault="000E3E72"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5</w:t>
            </w:r>
          </w:p>
        </w:tc>
        <w:tc>
          <w:tcPr>
            <w:tcW w:w="1796"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31221190</w:t>
            </w:r>
          </w:p>
        </w:tc>
        <w:tc>
          <w:tcPr>
            <w:tcW w:w="2799" w:type="dxa"/>
          </w:tcPr>
          <w:p w:rsidR="00AF2C56" w:rsidRPr="00D25BD6" w:rsidRDefault="00AF2C56" w:rsidP="004B5946">
            <w:pPr>
              <w:rPr>
                <w:rFonts w:ascii="Arial" w:hAnsi="Arial" w:cs="Arial"/>
              </w:rPr>
            </w:pPr>
            <w:r w:rsidRPr="00D25BD6">
              <w:t>соединители и контактные элементы/</w:t>
            </w:r>
            <w:r w:rsidRPr="005F246F">
              <w:rPr>
                <w:rFonts w:ascii="Arial Armenian" w:hAnsi="Arial Armenian"/>
                <w:sz w:val="20"/>
                <w:szCs w:val="20"/>
                <w:lang w:val="es-ES"/>
              </w:rPr>
              <w:t xml:space="preserve"> NC3MXX</w:t>
            </w:r>
            <w:r>
              <w:rPr>
                <w:rFonts w:ascii="Arial Armenian" w:hAnsi="Arial Armenian"/>
                <w:sz w:val="20"/>
                <w:szCs w:val="20"/>
                <w:lang w:val="es-ES"/>
              </w:rPr>
              <w:t>/</w:t>
            </w:r>
          </w:p>
        </w:tc>
        <w:tc>
          <w:tcPr>
            <w:tcW w:w="840" w:type="dxa"/>
            <w:vAlign w:val="center"/>
          </w:tcPr>
          <w:p w:rsidR="00AF2C56" w:rsidRPr="00B138F3" w:rsidRDefault="00AF2C56" w:rsidP="00B458FA">
            <w:pPr>
              <w:widowControl w:val="0"/>
              <w:jc w:val="center"/>
              <w:rPr>
                <w:rFonts w:ascii="GHEA Grapalat" w:hAnsi="GHEA Grapalat"/>
                <w:sz w:val="16"/>
                <w:szCs w:val="16"/>
              </w:rPr>
            </w:pPr>
          </w:p>
        </w:tc>
        <w:tc>
          <w:tcPr>
            <w:tcW w:w="906" w:type="dxa"/>
            <w:vAlign w:val="center"/>
          </w:tcPr>
          <w:p w:rsidR="00AF2C56" w:rsidRPr="00AF2C56" w:rsidRDefault="00AF2C56" w:rsidP="00B458FA">
            <w:pPr>
              <w:widowControl w:val="0"/>
              <w:jc w:val="center"/>
              <w:rPr>
                <w:rFonts w:ascii="GHEA Grapalat" w:hAnsi="GHEA Grapalat"/>
                <w:sz w:val="16"/>
                <w:szCs w:val="16"/>
              </w:rPr>
            </w:pPr>
          </w:p>
        </w:tc>
        <w:tc>
          <w:tcPr>
            <w:tcW w:w="621" w:type="dxa"/>
            <w:vAlign w:val="center"/>
          </w:tcPr>
          <w:p w:rsidR="00AF2C56" w:rsidRPr="00AF2C56" w:rsidRDefault="00AF2C56" w:rsidP="00B458FA">
            <w:pPr>
              <w:widowControl w:val="0"/>
              <w:jc w:val="center"/>
              <w:rPr>
                <w:rFonts w:ascii="GHEA Grapalat" w:hAnsi="GHEA Grapalat"/>
                <w:sz w:val="16"/>
                <w:szCs w:val="16"/>
              </w:rPr>
            </w:pPr>
          </w:p>
        </w:tc>
        <w:tc>
          <w:tcPr>
            <w:tcW w:w="774" w:type="dxa"/>
          </w:tcPr>
          <w:p w:rsidR="00AF2C56" w:rsidRDefault="00AF2C56"/>
        </w:tc>
        <w:tc>
          <w:tcPr>
            <w:tcW w:w="507" w:type="dxa"/>
          </w:tcPr>
          <w:p w:rsidR="00AF2C56" w:rsidRDefault="00AF2C56"/>
        </w:tc>
        <w:tc>
          <w:tcPr>
            <w:tcW w:w="60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AF2C56" w:rsidRPr="00B138F3" w:rsidTr="00426BC2">
        <w:trPr>
          <w:trHeight w:val="404"/>
          <w:jc w:val="center"/>
        </w:trPr>
        <w:tc>
          <w:tcPr>
            <w:tcW w:w="1624" w:type="dxa"/>
            <w:vAlign w:val="center"/>
          </w:tcPr>
          <w:p w:rsidR="00AF2C56" w:rsidRPr="00BC729F" w:rsidRDefault="000E3E72"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6</w:t>
            </w:r>
          </w:p>
        </w:tc>
        <w:tc>
          <w:tcPr>
            <w:tcW w:w="1796"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31221191</w:t>
            </w:r>
          </w:p>
        </w:tc>
        <w:tc>
          <w:tcPr>
            <w:tcW w:w="2799" w:type="dxa"/>
          </w:tcPr>
          <w:p w:rsidR="00AF2C56" w:rsidRPr="00D25BD6" w:rsidRDefault="00AF2C56" w:rsidP="004B5946">
            <w:pPr>
              <w:rPr>
                <w:rFonts w:ascii="Sylfaen" w:hAnsi="Sylfaen"/>
              </w:rPr>
            </w:pPr>
            <w:r w:rsidRPr="00D25BD6">
              <w:t>соединители и контактные элементы</w:t>
            </w:r>
            <w:r w:rsidRPr="005F246F">
              <w:rPr>
                <w:rFonts w:ascii="Arial Armenian" w:hAnsi="Arial Armenian"/>
                <w:sz w:val="20"/>
                <w:szCs w:val="20"/>
                <w:lang w:val="es-ES"/>
              </w:rPr>
              <w:t xml:space="preserve"> NC3FXX</w:t>
            </w:r>
            <w:r>
              <w:rPr>
                <w:rFonts w:ascii="Arial Armenian" w:hAnsi="Arial Armenian"/>
                <w:sz w:val="20"/>
                <w:szCs w:val="20"/>
                <w:lang w:val="es-ES"/>
              </w:rPr>
              <w:t xml:space="preserve"> /</w:t>
            </w:r>
          </w:p>
        </w:tc>
        <w:tc>
          <w:tcPr>
            <w:tcW w:w="840" w:type="dxa"/>
            <w:vAlign w:val="center"/>
          </w:tcPr>
          <w:p w:rsidR="00AF2C56" w:rsidRPr="00B138F3" w:rsidRDefault="00AF2C56" w:rsidP="00B458FA">
            <w:pPr>
              <w:widowControl w:val="0"/>
              <w:jc w:val="center"/>
              <w:rPr>
                <w:rFonts w:ascii="GHEA Grapalat" w:hAnsi="GHEA Grapalat"/>
                <w:sz w:val="16"/>
                <w:szCs w:val="16"/>
              </w:rPr>
            </w:pPr>
          </w:p>
        </w:tc>
        <w:tc>
          <w:tcPr>
            <w:tcW w:w="906" w:type="dxa"/>
            <w:vAlign w:val="center"/>
          </w:tcPr>
          <w:p w:rsidR="00AF2C56" w:rsidRPr="00AF2C56" w:rsidRDefault="00AF2C56" w:rsidP="00B458FA">
            <w:pPr>
              <w:widowControl w:val="0"/>
              <w:jc w:val="center"/>
              <w:rPr>
                <w:rFonts w:ascii="GHEA Grapalat" w:hAnsi="GHEA Grapalat"/>
                <w:sz w:val="16"/>
                <w:szCs w:val="16"/>
              </w:rPr>
            </w:pPr>
          </w:p>
        </w:tc>
        <w:tc>
          <w:tcPr>
            <w:tcW w:w="621" w:type="dxa"/>
            <w:vAlign w:val="center"/>
          </w:tcPr>
          <w:p w:rsidR="00AF2C56" w:rsidRPr="00AF2C56" w:rsidRDefault="00AF2C56" w:rsidP="00B458FA">
            <w:pPr>
              <w:widowControl w:val="0"/>
              <w:jc w:val="center"/>
              <w:rPr>
                <w:rFonts w:ascii="GHEA Grapalat" w:hAnsi="GHEA Grapalat"/>
                <w:sz w:val="16"/>
                <w:szCs w:val="16"/>
              </w:rPr>
            </w:pPr>
          </w:p>
        </w:tc>
        <w:tc>
          <w:tcPr>
            <w:tcW w:w="774" w:type="dxa"/>
          </w:tcPr>
          <w:p w:rsidR="00AF2C56" w:rsidRDefault="00AF2C56"/>
        </w:tc>
        <w:tc>
          <w:tcPr>
            <w:tcW w:w="507" w:type="dxa"/>
          </w:tcPr>
          <w:p w:rsidR="00AF2C56" w:rsidRDefault="00AF2C56"/>
        </w:tc>
        <w:tc>
          <w:tcPr>
            <w:tcW w:w="60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AF2C56" w:rsidRPr="00B138F3" w:rsidTr="00426BC2">
        <w:trPr>
          <w:trHeight w:val="404"/>
          <w:jc w:val="center"/>
        </w:trPr>
        <w:tc>
          <w:tcPr>
            <w:tcW w:w="1624" w:type="dxa"/>
            <w:vAlign w:val="center"/>
          </w:tcPr>
          <w:p w:rsidR="00AF2C56" w:rsidRPr="00BC729F" w:rsidRDefault="000E3E72"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lastRenderedPageBreak/>
              <w:t>7</w:t>
            </w:r>
          </w:p>
        </w:tc>
        <w:tc>
          <w:tcPr>
            <w:tcW w:w="1796"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35121340/1</w:t>
            </w:r>
          </w:p>
        </w:tc>
        <w:tc>
          <w:tcPr>
            <w:tcW w:w="2799" w:type="dxa"/>
          </w:tcPr>
          <w:p w:rsidR="00AF2C56" w:rsidRPr="009D6A91" w:rsidRDefault="00AF2C56" w:rsidP="004B5946">
            <w:pPr>
              <w:rPr>
                <w:rFonts w:ascii="Sylfaen" w:hAnsi="Sylfaen"/>
                <w:lang w:val="en-US"/>
              </w:rPr>
            </w:pPr>
            <w:r w:rsidRPr="00AF2C56">
              <w:rPr>
                <w:rFonts w:ascii="Sylfaen" w:hAnsi="Sylfaen"/>
                <w:lang w:val="en-US"/>
              </w:rPr>
              <w:t>специальные специализированные устройства / дымососы</w:t>
            </w:r>
          </w:p>
        </w:tc>
        <w:tc>
          <w:tcPr>
            <w:tcW w:w="840" w:type="dxa"/>
            <w:vAlign w:val="center"/>
          </w:tcPr>
          <w:p w:rsidR="00AF2C56" w:rsidRPr="00B138F3" w:rsidRDefault="00AF2C56" w:rsidP="00B458FA">
            <w:pPr>
              <w:widowControl w:val="0"/>
              <w:jc w:val="center"/>
              <w:rPr>
                <w:rFonts w:ascii="GHEA Grapalat" w:hAnsi="GHEA Grapalat"/>
                <w:sz w:val="16"/>
                <w:szCs w:val="16"/>
              </w:rPr>
            </w:pPr>
          </w:p>
        </w:tc>
        <w:tc>
          <w:tcPr>
            <w:tcW w:w="906" w:type="dxa"/>
            <w:vAlign w:val="center"/>
          </w:tcPr>
          <w:p w:rsidR="00AF2C56" w:rsidRDefault="00AF2C56" w:rsidP="00B458FA">
            <w:pPr>
              <w:widowControl w:val="0"/>
              <w:jc w:val="center"/>
              <w:rPr>
                <w:rFonts w:ascii="GHEA Grapalat" w:hAnsi="GHEA Grapalat"/>
                <w:sz w:val="16"/>
                <w:szCs w:val="16"/>
                <w:lang w:val="en-US"/>
              </w:rPr>
            </w:pPr>
          </w:p>
        </w:tc>
        <w:tc>
          <w:tcPr>
            <w:tcW w:w="621" w:type="dxa"/>
            <w:vAlign w:val="center"/>
          </w:tcPr>
          <w:p w:rsidR="00AF2C56" w:rsidRDefault="00AF2C56" w:rsidP="00B458FA">
            <w:pPr>
              <w:widowControl w:val="0"/>
              <w:jc w:val="center"/>
              <w:rPr>
                <w:rFonts w:ascii="GHEA Grapalat" w:hAnsi="GHEA Grapalat"/>
                <w:sz w:val="16"/>
                <w:szCs w:val="16"/>
                <w:lang w:val="en-US"/>
              </w:rPr>
            </w:pPr>
          </w:p>
        </w:tc>
        <w:tc>
          <w:tcPr>
            <w:tcW w:w="774" w:type="dxa"/>
          </w:tcPr>
          <w:p w:rsidR="00AF2C56" w:rsidRDefault="00AF2C56"/>
        </w:tc>
        <w:tc>
          <w:tcPr>
            <w:tcW w:w="507" w:type="dxa"/>
          </w:tcPr>
          <w:p w:rsidR="00AF2C56" w:rsidRDefault="00AF2C56"/>
        </w:tc>
        <w:tc>
          <w:tcPr>
            <w:tcW w:w="60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AF2C56" w:rsidRPr="00B138F3" w:rsidTr="00426BC2">
        <w:trPr>
          <w:trHeight w:val="404"/>
          <w:jc w:val="center"/>
        </w:trPr>
        <w:tc>
          <w:tcPr>
            <w:tcW w:w="1624" w:type="dxa"/>
            <w:vAlign w:val="center"/>
          </w:tcPr>
          <w:p w:rsidR="00AF2C56" w:rsidRPr="00BC729F" w:rsidRDefault="000E3E72"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8</w:t>
            </w:r>
          </w:p>
        </w:tc>
        <w:tc>
          <w:tcPr>
            <w:tcW w:w="1796"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24960000</w:t>
            </w:r>
          </w:p>
        </w:tc>
        <w:tc>
          <w:tcPr>
            <w:tcW w:w="2799" w:type="dxa"/>
          </w:tcPr>
          <w:p w:rsidR="00AF2C56" w:rsidRDefault="00AF2C56" w:rsidP="004B5946">
            <w:r w:rsidRPr="00260B29">
              <w:t>жидкость для дыма</w:t>
            </w:r>
          </w:p>
        </w:tc>
        <w:tc>
          <w:tcPr>
            <w:tcW w:w="840" w:type="dxa"/>
            <w:vAlign w:val="center"/>
          </w:tcPr>
          <w:p w:rsidR="00AF2C56" w:rsidRPr="00B138F3" w:rsidRDefault="00AF2C56" w:rsidP="00B458FA">
            <w:pPr>
              <w:widowControl w:val="0"/>
              <w:jc w:val="center"/>
              <w:rPr>
                <w:rFonts w:ascii="GHEA Grapalat" w:hAnsi="GHEA Grapalat"/>
                <w:sz w:val="16"/>
                <w:szCs w:val="16"/>
              </w:rPr>
            </w:pPr>
          </w:p>
        </w:tc>
        <w:tc>
          <w:tcPr>
            <w:tcW w:w="906" w:type="dxa"/>
            <w:vAlign w:val="center"/>
          </w:tcPr>
          <w:p w:rsidR="00AF2C56" w:rsidRDefault="00AF2C56" w:rsidP="00B458FA">
            <w:pPr>
              <w:widowControl w:val="0"/>
              <w:jc w:val="center"/>
              <w:rPr>
                <w:rFonts w:ascii="GHEA Grapalat" w:hAnsi="GHEA Grapalat"/>
                <w:sz w:val="16"/>
                <w:szCs w:val="16"/>
                <w:lang w:val="en-US"/>
              </w:rPr>
            </w:pPr>
          </w:p>
        </w:tc>
        <w:tc>
          <w:tcPr>
            <w:tcW w:w="621" w:type="dxa"/>
            <w:vAlign w:val="center"/>
          </w:tcPr>
          <w:p w:rsidR="00AF2C56" w:rsidRDefault="00AF2C56" w:rsidP="00B458FA">
            <w:pPr>
              <w:widowControl w:val="0"/>
              <w:jc w:val="center"/>
              <w:rPr>
                <w:rFonts w:ascii="GHEA Grapalat" w:hAnsi="GHEA Grapalat"/>
                <w:sz w:val="16"/>
                <w:szCs w:val="16"/>
                <w:lang w:val="en-US"/>
              </w:rPr>
            </w:pPr>
          </w:p>
        </w:tc>
        <w:tc>
          <w:tcPr>
            <w:tcW w:w="774" w:type="dxa"/>
          </w:tcPr>
          <w:p w:rsidR="00AF2C56" w:rsidRDefault="00AF2C56"/>
        </w:tc>
        <w:tc>
          <w:tcPr>
            <w:tcW w:w="507" w:type="dxa"/>
          </w:tcPr>
          <w:p w:rsidR="00AF2C56" w:rsidRDefault="00AF2C56"/>
        </w:tc>
        <w:tc>
          <w:tcPr>
            <w:tcW w:w="60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AF2C56" w:rsidRPr="00B138F3" w:rsidTr="00426BC2">
        <w:trPr>
          <w:trHeight w:val="404"/>
          <w:jc w:val="center"/>
        </w:trPr>
        <w:tc>
          <w:tcPr>
            <w:tcW w:w="1624" w:type="dxa"/>
            <w:vAlign w:val="center"/>
          </w:tcPr>
          <w:p w:rsidR="00AF2C56" w:rsidRPr="00BC729F" w:rsidRDefault="000E3E72"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9</w:t>
            </w:r>
          </w:p>
        </w:tc>
        <w:tc>
          <w:tcPr>
            <w:tcW w:w="1796" w:type="dxa"/>
            <w:vAlign w:val="center"/>
          </w:tcPr>
          <w:p w:rsidR="00AF2C56" w:rsidRPr="00A51853" w:rsidRDefault="00AF2C56" w:rsidP="004B5946">
            <w:pPr>
              <w:jc w:val="center"/>
              <w:rPr>
                <w:rFonts w:ascii="Arial LatArm" w:hAnsi="Arial LatArm"/>
                <w:color w:val="000000"/>
                <w:sz w:val="20"/>
                <w:szCs w:val="20"/>
              </w:rPr>
            </w:pPr>
            <w:r>
              <w:rPr>
                <w:rFonts w:ascii="Arial LatArm" w:hAnsi="Arial LatArm"/>
                <w:color w:val="000000"/>
                <w:sz w:val="20"/>
                <w:szCs w:val="20"/>
              </w:rPr>
              <w:t>24960000/1</w:t>
            </w:r>
          </w:p>
        </w:tc>
        <w:tc>
          <w:tcPr>
            <w:tcW w:w="2799" w:type="dxa"/>
          </w:tcPr>
          <w:p w:rsidR="00AF2C56" w:rsidRDefault="00AF2C56" w:rsidP="004B5946">
            <w:r w:rsidRPr="00260B29">
              <w:t>жидкость для дыма</w:t>
            </w:r>
          </w:p>
        </w:tc>
        <w:tc>
          <w:tcPr>
            <w:tcW w:w="840" w:type="dxa"/>
            <w:vAlign w:val="center"/>
          </w:tcPr>
          <w:p w:rsidR="00AF2C56" w:rsidRPr="00B138F3" w:rsidRDefault="00AF2C56" w:rsidP="00B458FA">
            <w:pPr>
              <w:widowControl w:val="0"/>
              <w:jc w:val="center"/>
              <w:rPr>
                <w:rFonts w:ascii="GHEA Grapalat" w:hAnsi="GHEA Grapalat"/>
                <w:sz w:val="16"/>
                <w:szCs w:val="16"/>
              </w:rPr>
            </w:pPr>
          </w:p>
        </w:tc>
        <w:tc>
          <w:tcPr>
            <w:tcW w:w="906" w:type="dxa"/>
            <w:vAlign w:val="center"/>
          </w:tcPr>
          <w:p w:rsidR="00AF2C56" w:rsidRDefault="00AF2C56" w:rsidP="00B458FA">
            <w:pPr>
              <w:widowControl w:val="0"/>
              <w:jc w:val="center"/>
              <w:rPr>
                <w:rFonts w:ascii="GHEA Grapalat" w:hAnsi="GHEA Grapalat"/>
                <w:sz w:val="16"/>
                <w:szCs w:val="16"/>
                <w:lang w:val="en-US"/>
              </w:rPr>
            </w:pPr>
          </w:p>
        </w:tc>
        <w:tc>
          <w:tcPr>
            <w:tcW w:w="621" w:type="dxa"/>
            <w:vAlign w:val="center"/>
          </w:tcPr>
          <w:p w:rsidR="00AF2C56" w:rsidRDefault="00AF2C56" w:rsidP="00B458FA">
            <w:pPr>
              <w:widowControl w:val="0"/>
              <w:jc w:val="center"/>
              <w:rPr>
                <w:rFonts w:ascii="GHEA Grapalat" w:hAnsi="GHEA Grapalat"/>
                <w:sz w:val="16"/>
                <w:szCs w:val="16"/>
                <w:lang w:val="en-US"/>
              </w:rPr>
            </w:pPr>
          </w:p>
        </w:tc>
        <w:tc>
          <w:tcPr>
            <w:tcW w:w="774" w:type="dxa"/>
          </w:tcPr>
          <w:p w:rsidR="00AF2C56" w:rsidRDefault="00AF2C56"/>
        </w:tc>
        <w:tc>
          <w:tcPr>
            <w:tcW w:w="507" w:type="dxa"/>
          </w:tcPr>
          <w:p w:rsidR="00AF2C56" w:rsidRDefault="00AF2C56"/>
        </w:tc>
        <w:tc>
          <w:tcPr>
            <w:tcW w:w="60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AF2C56" w:rsidRDefault="00AF2C5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426BC2" w:rsidRPr="00B138F3" w:rsidTr="00426BC2">
        <w:trPr>
          <w:trHeight w:val="404"/>
          <w:jc w:val="center"/>
        </w:trPr>
        <w:tc>
          <w:tcPr>
            <w:tcW w:w="1624" w:type="dxa"/>
            <w:vAlign w:val="center"/>
          </w:tcPr>
          <w:p w:rsidR="00426BC2" w:rsidRDefault="000E3E72"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10</w:t>
            </w:r>
          </w:p>
        </w:tc>
        <w:tc>
          <w:tcPr>
            <w:tcW w:w="1796" w:type="dxa"/>
            <w:vAlign w:val="center"/>
          </w:tcPr>
          <w:p w:rsidR="00426BC2" w:rsidRPr="00A51853" w:rsidRDefault="00426BC2" w:rsidP="004B5946">
            <w:pPr>
              <w:jc w:val="center"/>
              <w:rPr>
                <w:rFonts w:ascii="Arial LatArm" w:hAnsi="Arial LatArm"/>
                <w:color w:val="000000"/>
                <w:sz w:val="20"/>
                <w:szCs w:val="20"/>
              </w:rPr>
            </w:pPr>
            <w:r>
              <w:rPr>
                <w:rFonts w:ascii="Arial LatArm" w:hAnsi="Arial LatArm"/>
                <w:color w:val="000000"/>
                <w:sz w:val="20"/>
                <w:szCs w:val="20"/>
              </w:rPr>
              <w:t>30234630</w:t>
            </w:r>
          </w:p>
        </w:tc>
        <w:tc>
          <w:tcPr>
            <w:tcW w:w="2799" w:type="dxa"/>
          </w:tcPr>
          <w:p w:rsidR="00426BC2" w:rsidRPr="00AF2C56" w:rsidRDefault="00426BC2" w:rsidP="004B5946">
            <w:pPr>
              <w:rPr>
                <w:lang w:val="en-US"/>
              </w:rPr>
            </w:pPr>
            <w:r w:rsidRPr="00AF2C56">
              <w:t>флэш-память</w:t>
            </w:r>
            <w:r>
              <w:rPr>
                <w:lang w:val="en-US"/>
              </w:rPr>
              <w:t xml:space="preserve"> </w:t>
            </w:r>
            <w:r w:rsidRPr="005F246F">
              <w:rPr>
                <w:rFonts w:ascii="Arial Armenian" w:hAnsi="Arial Armenian" w:cs="Sylfaen"/>
                <w:sz w:val="20"/>
                <w:szCs w:val="20"/>
                <w:lang w:val="es-ES"/>
              </w:rPr>
              <w:t>8GB</w:t>
            </w:r>
          </w:p>
        </w:tc>
        <w:tc>
          <w:tcPr>
            <w:tcW w:w="840" w:type="dxa"/>
            <w:vAlign w:val="center"/>
          </w:tcPr>
          <w:p w:rsidR="00426BC2" w:rsidRPr="00B138F3" w:rsidRDefault="00426BC2" w:rsidP="00B458FA">
            <w:pPr>
              <w:widowControl w:val="0"/>
              <w:jc w:val="center"/>
              <w:rPr>
                <w:rFonts w:ascii="GHEA Grapalat" w:hAnsi="GHEA Grapalat"/>
                <w:sz w:val="16"/>
                <w:szCs w:val="16"/>
              </w:rPr>
            </w:pPr>
          </w:p>
        </w:tc>
        <w:tc>
          <w:tcPr>
            <w:tcW w:w="906" w:type="dxa"/>
            <w:vAlign w:val="center"/>
          </w:tcPr>
          <w:p w:rsidR="00426BC2" w:rsidRDefault="00426BC2" w:rsidP="00B458FA">
            <w:pPr>
              <w:widowControl w:val="0"/>
              <w:jc w:val="center"/>
              <w:rPr>
                <w:rFonts w:ascii="GHEA Grapalat" w:hAnsi="GHEA Grapalat"/>
                <w:sz w:val="16"/>
                <w:szCs w:val="16"/>
                <w:lang w:val="en-US"/>
              </w:rPr>
            </w:pPr>
          </w:p>
        </w:tc>
        <w:tc>
          <w:tcPr>
            <w:tcW w:w="621" w:type="dxa"/>
            <w:vAlign w:val="center"/>
          </w:tcPr>
          <w:p w:rsidR="00426BC2" w:rsidRDefault="00426BC2" w:rsidP="00B458FA">
            <w:pPr>
              <w:widowControl w:val="0"/>
              <w:jc w:val="center"/>
              <w:rPr>
                <w:rFonts w:ascii="GHEA Grapalat" w:hAnsi="GHEA Grapalat"/>
                <w:sz w:val="16"/>
                <w:szCs w:val="16"/>
                <w:lang w:val="en-US"/>
              </w:rPr>
            </w:pPr>
          </w:p>
        </w:tc>
        <w:tc>
          <w:tcPr>
            <w:tcW w:w="774" w:type="dxa"/>
          </w:tcPr>
          <w:p w:rsidR="00426BC2" w:rsidRPr="00EE269E" w:rsidRDefault="00426BC2">
            <w:pPr>
              <w:rPr>
                <w:rFonts w:ascii="GHEA Grapalat" w:hAnsi="GHEA Grapalat"/>
                <w:sz w:val="16"/>
                <w:szCs w:val="16"/>
                <w:lang w:val="en-US"/>
              </w:rPr>
            </w:pPr>
          </w:p>
        </w:tc>
        <w:tc>
          <w:tcPr>
            <w:tcW w:w="507" w:type="dxa"/>
          </w:tcPr>
          <w:p w:rsidR="00426BC2" w:rsidRDefault="00426BC2" w:rsidP="004B5946"/>
        </w:tc>
        <w:tc>
          <w:tcPr>
            <w:tcW w:w="601" w:type="dxa"/>
          </w:tcPr>
          <w:p w:rsidR="00426BC2" w:rsidRDefault="00426BC2" w:rsidP="004B594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426BC2" w:rsidRDefault="00426BC2" w:rsidP="004B594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426BC2" w:rsidRDefault="00426BC2" w:rsidP="004B594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426BC2" w:rsidRDefault="00426BC2" w:rsidP="004B594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426BC2" w:rsidRDefault="00426BC2" w:rsidP="004B594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426BC2" w:rsidRDefault="00426BC2" w:rsidP="004B594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426BC2" w:rsidRDefault="00426BC2" w:rsidP="004B5946">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426BC2" w:rsidRDefault="00426BC2" w:rsidP="004B5946">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0B3B40" w:rsidRPr="00B138F3" w:rsidTr="00203AC1">
        <w:trPr>
          <w:trHeight w:val="404"/>
          <w:jc w:val="center"/>
        </w:trPr>
        <w:tc>
          <w:tcPr>
            <w:tcW w:w="1624" w:type="dxa"/>
            <w:vAlign w:val="center"/>
          </w:tcPr>
          <w:p w:rsidR="000B3B40" w:rsidRDefault="000B3B40"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11</w:t>
            </w:r>
          </w:p>
        </w:tc>
        <w:tc>
          <w:tcPr>
            <w:tcW w:w="1796" w:type="dxa"/>
            <w:vAlign w:val="bottom"/>
          </w:tcPr>
          <w:p w:rsidR="000B3B40" w:rsidRDefault="000B3B40" w:rsidP="005450D8">
            <w:pPr>
              <w:jc w:val="center"/>
              <w:rPr>
                <w:rFonts w:ascii="Arial LatArm" w:hAnsi="Arial LatArm"/>
                <w:color w:val="000000"/>
                <w:sz w:val="20"/>
                <w:szCs w:val="20"/>
              </w:rPr>
            </w:pPr>
            <w:r w:rsidRPr="000D1D1F">
              <w:rPr>
                <w:rFonts w:ascii="Arial LatArm" w:hAnsi="Arial LatArm"/>
                <w:color w:val="000000"/>
                <w:sz w:val="20"/>
                <w:szCs w:val="20"/>
              </w:rPr>
              <w:t>30237200</w:t>
            </w:r>
          </w:p>
        </w:tc>
        <w:tc>
          <w:tcPr>
            <w:tcW w:w="2799" w:type="dxa"/>
          </w:tcPr>
          <w:p w:rsidR="000B3B40" w:rsidRPr="00C129E0" w:rsidRDefault="000B3B40" w:rsidP="005450D8">
            <w:r w:rsidRPr="00C129E0">
              <w:t>Кулер для ноутбука</w:t>
            </w:r>
          </w:p>
          <w:p w:rsidR="000B3B40" w:rsidRPr="00AF2C56" w:rsidRDefault="000B3B40" w:rsidP="005450D8"/>
        </w:tc>
        <w:tc>
          <w:tcPr>
            <w:tcW w:w="840" w:type="dxa"/>
            <w:vAlign w:val="center"/>
          </w:tcPr>
          <w:p w:rsidR="000B3B40" w:rsidRPr="00B138F3" w:rsidRDefault="000B3B40" w:rsidP="00B458FA">
            <w:pPr>
              <w:widowControl w:val="0"/>
              <w:jc w:val="center"/>
              <w:rPr>
                <w:rFonts w:ascii="GHEA Grapalat" w:hAnsi="GHEA Grapalat"/>
                <w:sz w:val="16"/>
                <w:szCs w:val="16"/>
              </w:rPr>
            </w:pPr>
          </w:p>
        </w:tc>
        <w:tc>
          <w:tcPr>
            <w:tcW w:w="906" w:type="dxa"/>
            <w:vAlign w:val="center"/>
          </w:tcPr>
          <w:p w:rsidR="000B3B40" w:rsidRDefault="000B3B40" w:rsidP="00B458FA">
            <w:pPr>
              <w:widowControl w:val="0"/>
              <w:jc w:val="center"/>
              <w:rPr>
                <w:rFonts w:ascii="GHEA Grapalat" w:hAnsi="GHEA Grapalat"/>
                <w:sz w:val="16"/>
                <w:szCs w:val="16"/>
                <w:lang w:val="en-US"/>
              </w:rPr>
            </w:pPr>
          </w:p>
        </w:tc>
        <w:tc>
          <w:tcPr>
            <w:tcW w:w="621" w:type="dxa"/>
            <w:vAlign w:val="center"/>
          </w:tcPr>
          <w:p w:rsidR="000B3B40" w:rsidRDefault="000B3B40" w:rsidP="00B458FA">
            <w:pPr>
              <w:widowControl w:val="0"/>
              <w:jc w:val="center"/>
              <w:rPr>
                <w:rFonts w:ascii="GHEA Grapalat" w:hAnsi="GHEA Grapalat"/>
                <w:sz w:val="16"/>
                <w:szCs w:val="16"/>
                <w:lang w:val="en-US"/>
              </w:rPr>
            </w:pPr>
          </w:p>
        </w:tc>
        <w:tc>
          <w:tcPr>
            <w:tcW w:w="774" w:type="dxa"/>
          </w:tcPr>
          <w:p w:rsidR="000B3B40" w:rsidRPr="00EE269E" w:rsidRDefault="000B3B40">
            <w:pPr>
              <w:rPr>
                <w:rFonts w:ascii="GHEA Grapalat" w:hAnsi="GHEA Grapalat"/>
                <w:sz w:val="16"/>
                <w:szCs w:val="16"/>
                <w:lang w:val="en-US"/>
              </w:rPr>
            </w:pPr>
          </w:p>
        </w:tc>
        <w:tc>
          <w:tcPr>
            <w:tcW w:w="507" w:type="dxa"/>
          </w:tcPr>
          <w:p w:rsidR="000B3B40" w:rsidRDefault="000B3B40" w:rsidP="004B5946"/>
        </w:tc>
        <w:tc>
          <w:tcPr>
            <w:tcW w:w="601"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0B3B40" w:rsidRPr="00B138F3" w:rsidTr="00203AC1">
        <w:trPr>
          <w:trHeight w:val="404"/>
          <w:jc w:val="center"/>
        </w:trPr>
        <w:tc>
          <w:tcPr>
            <w:tcW w:w="1624" w:type="dxa"/>
            <w:vAlign w:val="center"/>
          </w:tcPr>
          <w:p w:rsidR="000B3B40" w:rsidRDefault="000B3B40"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12</w:t>
            </w:r>
          </w:p>
        </w:tc>
        <w:tc>
          <w:tcPr>
            <w:tcW w:w="1796" w:type="dxa"/>
            <w:vAlign w:val="bottom"/>
          </w:tcPr>
          <w:p w:rsidR="000B3B40" w:rsidRDefault="000B3B40" w:rsidP="005450D8">
            <w:pPr>
              <w:jc w:val="center"/>
              <w:rPr>
                <w:rFonts w:ascii="Arial LatArm" w:hAnsi="Arial LatArm"/>
                <w:color w:val="000000"/>
                <w:sz w:val="20"/>
                <w:szCs w:val="20"/>
              </w:rPr>
            </w:pPr>
            <w:r>
              <w:rPr>
                <w:rFonts w:ascii="Arial LatArm" w:hAnsi="Arial LatArm"/>
                <w:color w:val="000000"/>
                <w:sz w:val="20"/>
                <w:szCs w:val="20"/>
              </w:rPr>
              <w:t>30141380</w:t>
            </w:r>
          </w:p>
        </w:tc>
        <w:tc>
          <w:tcPr>
            <w:tcW w:w="2799" w:type="dxa"/>
          </w:tcPr>
          <w:p w:rsidR="000B3B40" w:rsidRPr="00C129E0" w:rsidRDefault="000B3B40" w:rsidP="005450D8">
            <w:pPr>
              <w:rPr>
                <w:lang w:val="en-US"/>
              </w:rPr>
            </w:pPr>
            <w:r>
              <w:t xml:space="preserve">Карты памяти </w:t>
            </w:r>
            <w:r>
              <w:rPr>
                <w:lang w:val="en-US"/>
              </w:rPr>
              <w:t>-</w:t>
            </w:r>
            <w:r w:rsidRPr="00C129E0">
              <w:t xml:space="preserve"> чип</w:t>
            </w:r>
          </w:p>
        </w:tc>
        <w:tc>
          <w:tcPr>
            <w:tcW w:w="840" w:type="dxa"/>
            <w:vAlign w:val="center"/>
          </w:tcPr>
          <w:p w:rsidR="000B3B40" w:rsidRPr="00B138F3" w:rsidRDefault="000B3B40" w:rsidP="00B458FA">
            <w:pPr>
              <w:widowControl w:val="0"/>
              <w:jc w:val="center"/>
              <w:rPr>
                <w:rFonts w:ascii="GHEA Grapalat" w:hAnsi="GHEA Grapalat"/>
                <w:sz w:val="16"/>
                <w:szCs w:val="16"/>
              </w:rPr>
            </w:pPr>
          </w:p>
        </w:tc>
        <w:tc>
          <w:tcPr>
            <w:tcW w:w="906" w:type="dxa"/>
            <w:vAlign w:val="center"/>
          </w:tcPr>
          <w:p w:rsidR="000B3B40" w:rsidRDefault="000B3B40" w:rsidP="00B458FA">
            <w:pPr>
              <w:widowControl w:val="0"/>
              <w:jc w:val="center"/>
              <w:rPr>
                <w:rFonts w:ascii="GHEA Grapalat" w:hAnsi="GHEA Grapalat"/>
                <w:sz w:val="16"/>
                <w:szCs w:val="16"/>
                <w:lang w:val="en-US"/>
              </w:rPr>
            </w:pPr>
          </w:p>
        </w:tc>
        <w:tc>
          <w:tcPr>
            <w:tcW w:w="621" w:type="dxa"/>
            <w:vAlign w:val="center"/>
          </w:tcPr>
          <w:p w:rsidR="000B3B40" w:rsidRDefault="000B3B40" w:rsidP="00B458FA">
            <w:pPr>
              <w:widowControl w:val="0"/>
              <w:jc w:val="center"/>
              <w:rPr>
                <w:rFonts w:ascii="GHEA Grapalat" w:hAnsi="GHEA Grapalat"/>
                <w:sz w:val="16"/>
                <w:szCs w:val="16"/>
                <w:lang w:val="en-US"/>
              </w:rPr>
            </w:pPr>
          </w:p>
        </w:tc>
        <w:tc>
          <w:tcPr>
            <w:tcW w:w="774" w:type="dxa"/>
          </w:tcPr>
          <w:p w:rsidR="000B3B40" w:rsidRPr="00EE269E" w:rsidRDefault="000B3B40">
            <w:pPr>
              <w:rPr>
                <w:rFonts w:ascii="GHEA Grapalat" w:hAnsi="GHEA Grapalat"/>
                <w:sz w:val="16"/>
                <w:szCs w:val="16"/>
                <w:lang w:val="en-US"/>
              </w:rPr>
            </w:pPr>
          </w:p>
        </w:tc>
        <w:tc>
          <w:tcPr>
            <w:tcW w:w="507" w:type="dxa"/>
          </w:tcPr>
          <w:p w:rsidR="000B3B40" w:rsidRDefault="000B3B40" w:rsidP="004B5946"/>
        </w:tc>
        <w:tc>
          <w:tcPr>
            <w:tcW w:w="601"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0B3B40" w:rsidRPr="00B138F3" w:rsidTr="00203AC1">
        <w:trPr>
          <w:trHeight w:val="404"/>
          <w:jc w:val="center"/>
        </w:trPr>
        <w:tc>
          <w:tcPr>
            <w:tcW w:w="1624" w:type="dxa"/>
            <w:vAlign w:val="center"/>
          </w:tcPr>
          <w:p w:rsidR="000B3B40" w:rsidRDefault="000B3B40"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13</w:t>
            </w:r>
          </w:p>
        </w:tc>
        <w:tc>
          <w:tcPr>
            <w:tcW w:w="1796" w:type="dxa"/>
            <w:vAlign w:val="bottom"/>
          </w:tcPr>
          <w:p w:rsidR="000B3B40" w:rsidRDefault="000B3B40" w:rsidP="005450D8">
            <w:pPr>
              <w:jc w:val="center"/>
              <w:rPr>
                <w:rFonts w:ascii="Arial LatArm" w:hAnsi="Arial LatArm"/>
                <w:color w:val="000000"/>
                <w:sz w:val="20"/>
                <w:szCs w:val="20"/>
              </w:rPr>
            </w:pPr>
            <w:r>
              <w:rPr>
                <w:rFonts w:ascii="Arial LatArm" w:hAnsi="Arial LatArm"/>
                <w:color w:val="000000"/>
                <w:sz w:val="20"/>
                <w:szCs w:val="20"/>
              </w:rPr>
              <w:t>31221190/2</w:t>
            </w:r>
          </w:p>
        </w:tc>
        <w:tc>
          <w:tcPr>
            <w:tcW w:w="2799" w:type="dxa"/>
          </w:tcPr>
          <w:p w:rsidR="000B3B40" w:rsidRPr="00AF2C56" w:rsidRDefault="000B3B40" w:rsidP="005450D8">
            <w:r w:rsidRPr="00D25BD6">
              <w:t>соединители и контактные элементы</w:t>
            </w:r>
            <w:r>
              <w:rPr>
                <w:rFonts w:ascii="Arial LatArm" w:hAnsi="Arial LatArm"/>
                <w:sz w:val="20"/>
                <w:szCs w:val="20"/>
                <w:lang w:val="es-ES"/>
              </w:rPr>
              <w:t xml:space="preserve"> VGA TO HDMI</w:t>
            </w:r>
          </w:p>
        </w:tc>
        <w:tc>
          <w:tcPr>
            <w:tcW w:w="840" w:type="dxa"/>
            <w:vAlign w:val="center"/>
          </w:tcPr>
          <w:p w:rsidR="000B3B40" w:rsidRPr="00B138F3" w:rsidRDefault="000B3B40" w:rsidP="00B458FA">
            <w:pPr>
              <w:widowControl w:val="0"/>
              <w:jc w:val="center"/>
              <w:rPr>
                <w:rFonts w:ascii="GHEA Grapalat" w:hAnsi="GHEA Grapalat"/>
                <w:sz w:val="16"/>
                <w:szCs w:val="16"/>
              </w:rPr>
            </w:pPr>
          </w:p>
        </w:tc>
        <w:tc>
          <w:tcPr>
            <w:tcW w:w="906" w:type="dxa"/>
            <w:vAlign w:val="center"/>
          </w:tcPr>
          <w:p w:rsidR="000B3B40" w:rsidRPr="000B3B40" w:rsidRDefault="000B3B40" w:rsidP="00B458FA">
            <w:pPr>
              <w:widowControl w:val="0"/>
              <w:jc w:val="center"/>
              <w:rPr>
                <w:rFonts w:ascii="GHEA Grapalat" w:hAnsi="GHEA Grapalat"/>
                <w:sz w:val="16"/>
                <w:szCs w:val="16"/>
              </w:rPr>
            </w:pPr>
          </w:p>
        </w:tc>
        <w:tc>
          <w:tcPr>
            <w:tcW w:w="621" w:type="dxa"/>
            <w:vAlign w:val="center"/>
          </w:tcPr>
          <w:p w:rsidR="000B3B40" w:rsidRPr="000B3B40" w:rsidRDefault="000B3B40" w:rsidP="00B458FA">
            <w:pPr>
              <w:widowControl w:val="0"/>
              <w:jc w:val="center"/>
              <w:rPr>
                <w:rFonts w:ascii="GHEA Grapalat" w:hAnsi="GHEA Grapalat"/>
                <w:sz w:val="16"/>
                <w:szCs w:val="16"/>
              </w:rPr>
            </w:pPr>
          </w:p>
        </w:tc>
        <w:tc>
          <w:tcPr>
            <w:tcW w:w="774" w:type="dxa"/>
          </w:tcPr>
          <w:p w:rsidR="000B3B40" w:rsidRPr="000B3B40" w:rsidRDefault="000B3B40">
            <w:pPr>
              <w:rPr>
                <w:rFonts w:ascii="GHEA Grapalat" w:hAnsi="GHEA Grapalat"/>
                <w:sz w:val="16"/>
                <w:szCs w:val="16"/>
              </w:rPr>
            </w:pPr>
          </w:p>
        </w:tc>
        <w:tc>
          <w:tcPr>
            <w:tcW w:w="507" w:type="dxa"/>
          </w:tcPr>
          <w:p w:rsidR="000B3B40" w:rsidRDefault="000B3B40" w:rsidP="004B5946"/>
        </w:tc>
        <w:tc>
          <w:tcPr>
            <w:tcW w:w="601"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r>
      <w:tr w:rsidR="000B3B40" w:rsidRPr="00B138F3" w:rsidTr="00203AC1">
        <w:trPr>
          <w:trHeight w:val="404"/>
          <w:jc w:val="center"/>
        </w:trPr>
        <w:tc>
          <w:tcPr>
            <w:tcW w:w="1624" w:type="dxa"/>
            <w:vAlign w:val="center"/>
          </w:tcPr>
          <w:p w:rsidR="000B3B40" w:rsidRDefault="000B3B40" w:rsidP="00530087">
            <w:pPr>
              <w:spacing w:line="276" w:lineRule="auto"/>
              <w:ind w:left="180"/>
              <w:jc w:val="center"/>
              <w:rPr>
                <w:rFonts w:ascii="Sylfaen" w:hAnsi="Sylfaen" w:cs="GHEA Grapalat"/>
                <w:sz w:val="18"/>
                <w:szCs w:val="18"/>
                <w:lang w:val="es-ES"/>
              </w:rPr>
            </w:pPr>
            <w:r>
              <w:rPr>
                <w:rFonts w:ascii="Sylfaen" w:hAnsi="Sylfaen" w:cs="GHEA Grapalat"/>
                <w:sz w:val="18"/>
                <w:szCs w:val="18"/>
                <w:lang w:val="es-ES"/>
              </w:rPr>
              <w:t>14</w:t>
            </w:r>
          </w:p>
        </w:tc>
        <w:tc>
          <w:tcPr>
            <w:tcW w:w="1796" w:type="dxa"/>
            <w:vAlign w:val="bottom"/>
          </w:tcPr>
          <w:p w:rsidR="000B3B40" w:rsidRDefault="000B3B40" w:rsidP="005450D8">
            <w:pPr>
              <w:jc w:val="center"/>
              <w:rPr>
                <w:rFonts w:ascii="Arial LatArm" w:hAnsi="Arial LatArm"/>
                <w:color w:val="000000"/>
                <w:sz w:val="20"/>
                <w:szCs w:val="20"/>
              </w:rPr>
            </w:pPr>
            <w:r>
              <w:rPr>
                <w:rFonts w:ascii="Arial LatArm" w:hAnsi="Arial LatArm"/>
                <w:color w:val="000000"/>
                <w:sz w:val="20"/>
                <w:szCs w:val="20"/>
              </w:rPr>
              <w:t>30237200/1</w:t>
            </w:r>
          </w:p>
        </w:tc>
        <w:tc>
          <w:tcPr>
            <w:tcW w:w="2799" w:type="dxa"/>
          </w:tcPr>
          <w:p w:rsidR="000B3B40" w:rsidRPr="00C129E0" w:rsidRDefault="000B3B40" w:rsidP="005450D8">
            <w:r w:rsidRPr="00C129E0">
              <w:t>Устройство считывания карт</w:t>
            </w:r>
          </w:p>
          <w:p w:rsidR="000B3B40" w:rsidRPr="00AF2C56" w:rsidRDefault="000B3B40" w:rsidP="005450D8"/>
        </w:tc>
        <w:tc>
          <w:tcPr>
            <w:tcW w:w="840" w:type="dxa"/>
            <w:vAlign w:val="center"/>
          </w:tcPr>
          <w:p w:rsidR="000B3B40" w:rsidRPr="00B138F3" w:rsidRDefault="000B3B40" w:rsidP="00B458FA">
            <w:pPr>
              <w:widowControl w:val="0"/>
              <w:jc w:val="center"/>
              <w:rPr>
                <w:rFonts w:ascii="GHEA Grapalat" w:hAnsi="GHEA Grapalat"/>
                <w:sz w:val="16"/>
                <w:szCs w:val="16"/>
              </w:rPr>
            </w:pPr>
          </w:p>
        </w:tc>
        <w:tc>
          <w:tcPr>
            <w:tcW w:w="906" w:type="dxa"/>
            <w:vAlign w:val="center"/>
          </w:tcPr>
          <w:p w:rsidR="000B3B40" w:rsidRDefault="000B3B40" w:rsidP="00B458FA">
            <w:pPr>
              <w:widowControl w:val="0"/>
              <w:jc w:val="center"/>
              <w:rPr>
                <w:rFonts w:ascii="GHEA Grapalat" w:hAnsi="GHEA Grapalat"/>
                <w:sz w:val="16"/>
                <w:szCs w:val="16"/>
                <w:lang w:val="en-US"/>
              </w:rPr>
            </w:pPr>
          </w:p>
        </w:tc>
        <w:tc>
          <w:tcPr>
            <w:tcW w:w="621" w:type="dxa"/>
            <w:vAlign w:val="center"/>
          </w:tcPr>
          <w:p w:rsidR="000B3B40" w:rsidRDefault="000B3B40" w:rsidP="00B458FA">
            <w:pPr>
              <w:widowControl w:val="0"/>
              <w:jc w:val="center"/>
              <w:rPr>
                <w:rFonts w:ascii="GHEA Grapalat" w:hAnsi="GHEA Grapalat"/>
                <w:sz w:val="16"/>
                <w:szCs w:val="16"/>
                <w:lang w:val="en-US"/>
              </w:rPr>
            </w:pPr>
          </w:p>
        </w:tc>
        <w:tc>
          <w:tcPr>
            <w:tcW w:w="774" w:type="dxa"/>
          </w:tcPr>
          <w:p w:rsidR="000B3B40" w:rsidRPr="00EE269E" w:rsidRDefault="000B3B40">
            <w:pPr>
              <w:rPr>
                <w:rFonts w:ascii="GHEA Grapalat" w:hAnsi="GHEA Grapalat"/>
                <w:sz w:val="16"/>
                <w:szCs w:val="16"/>
                <w:lang w:val="en-US"/>
              </w:rPr>
            </w:pPr>
          </w:p>
        </w:tc>
        <w:tc>
          <w:tcPr>
            <w:tcW w:w="507" w:type="dxa"/>
          </w:tcPr>
          <w:p w:rsidR="000B3B40" w:rsidRDefault="000B3B40" w:rsidP="004B5946"/>
        </w:tc>
        <w:tc>
          <w:tcPr>
            <w:tcW w:w="601"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644"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41"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62"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15"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45"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822"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c>
          <w:tcPr>
            <w:tcW w:w="708" w:type="dxa"/>
          </w:tcPr>
          <w:p w:rsidR="000B3B40" w:rsidRDefault="000B3B40" w:rsidP="005450D8">
            <w:r w:rsidRPr="00EE269E">
              <w:rPr>
                <w:rFonts w:ascii="GHEA Grapalat" w:hAnsi="GHEA Grapalat"/>
                <w:sz w:val="16"/>
                <w:szCs w:val="16"/>
                <w:lang w:val="en-US"/>
              </w:rPr>
              <w:t>100</w:t>
            </w:r>
            <w:r w:rsidRPr="00EE269E">
              <w:rPr>
                <w:rFonts w:ascii="GHEA Grapalat" w:hAnsi="GHEA Grapalat"/>
                <w:sz w:val="16"/>
                <w:szCs w:val="16"/>
              </w:rPr>
              <w:t xml:space="preserve"> %</w:t>
            </w:r>
          </w:p>
        </w:tc>
      </w:tr>
    </w:tbl>
    <w:p w:rsidR="00071D1C" w:rsidRDefault="00071D1C" w:rsidP="00B46D58">
      <w:pPr>
        <w:widowControl w:val="0"/>
        <w:spacing w:after="120"/>
        <w:rPr>
          <w:rFonts w:ascii="GHEA Grapalat" w:hAnsi="GHEA Grapalat"/>
          <w:i/>
          <w:lang w:val="en-US"/>
        </w:rPr>
      </w:pPr>
    </w:p>
    <w:p w:rsidR="00793D59" w:rsidRPr="00793D59" w:rsidRDefault="00793D59" w:rsidP="00B46D58">
      <w:pPr>
        <w:widowControl w:val="0"/>
        <w:spacing w:after="120"/>
        <w:rPr>
          <w:rFonts w:ascii="GHEA Grapalat" w:hAnsi="GHEA Grapalat"/>
          <w:i/>
          <w:lang w:val="en-US"/>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0BD1" w:rsidRDefault="00350BD1">
      <w:r>
        <w:separator/>
      </w:r>
    </w:p>
  </w:endnote>
  <w:endnote w:type="continuationSeparator" w:id="1">
    <w:p w:rsidR="00350BD1" w:rsidRDefault="00350B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EC3472" w:rsidRPr="00C861E9" w:rsidRDefault="00283A1B">
        <w:pPr>
          <w:pStyle w:val="Footer"/>
          <w:jc w:val="center"/>
          <w:rPr>
            <w:rFonts w:ascii="GHEA Grapalat" w:hAnsi="GHEA Grapalat"/>
            <w:sz w:val="24"/>
            <w:szCs w:val="24"/>
          </w:rPr>
        </w:pPr>
        <w:r w:rsidRPr="00C861E9">
          <w:rPr>
            <w:rFonts w:ascii="GHEA Grapalat" w:hAnsi="GHEA Grapalat"/>
            <w:sz w:val="24"/>
            <w:szCs w:val="24"/>
          </w:rPr>
          <w:fldChar w:fldCharType="begin"/>
        </w:r>
        <w:r w:rsidR="00EC3472"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47E1F">
          <w:rPr>
            <w:rFonts w:ascii="GHEA Grapalat" w:hAnsi="GHEA Grapalat"/>
            <w:noProof/>
            <w:sz w:val="24"/>
            <w:szCs w:val="24"/>
          </w:rPr>
          <w:t>100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0BD1" w:rsidRDefault="00350BD1">
      <w:r>
        <w:separator/>
      </w:r>
    </w:p>
  </w:footnote>
  <w:footnote w:type="continuationSeparator" w:id="1">
    <w:p w:rsidR="00350BD1" w:rsidRDefault="00350BD1">
      <w:r>
        <w:continuationSeparator/>
      </w:r>
    </w:p>
  </w:footnote>
  <w:footnote w:id="2">
    <w:p w:rsidR="00EC3472" w:rsidRPr="00ED3BA4" w:rsidRDefault="00EC3472"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3">
    <w:p w:rsidR="00EC3472" w:rsidRPr="008842CE" w:rsidRDefault="00EC3472"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4">
    <w:p w:rsidR="00EC3472" w:rsidRPr="00CD6B60" w:rsidRDefault="00EC3472"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C3472" w:rsidRPr="00CD6B60" w:rsidRDefault="00EC347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C3472" w:rsidRPr="00CD6B60" w:rsidRDefault="00EC347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C3472" w:rsidRPr="00CD6B60" w:rsidRDefault="00EC3472"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EC3472" w:rsidRPr="00CA2B01" w:rsidRDefault="00EC3472" w:rsidP="00182C2E">
      <w:pPr>
        <w:widowControl w:val="0"/>
        <w:jc w:val="both"/>
        <w:rPr>
          <w:rFonts w:ascii="GHEA Grapalat" w:hAnsi="GHEA Grapalat"/>
          <w:i/>
          <w:sz w:val="20"/>
          <w:szCs w:val="20"/>
        </w:rPr>
      </w:pPr>
      <w:r>
        <w:rPr>
          <w:rStyle w:val="FootnoteReference"/>
          <w:rFonts w:ascii="Times Armenian" w:hAnsi="Times Armenian"/>
          <w:sz w:val="20"/>
          <w:szCs w:val="20"/>
        </w:rPr>
        <w:t>6</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EC3472" w:rsidRPr="00CA2B01" w:rsidRDefault="00EC3472" w:rsidP="00182C2E">
      <w:pPr>
        <w:widowControl w:val="0"/>
        <w:jc w:val="both"/>
        <w:rPr>
          <w:rFonts w:ascii="GHEA Grapalat" w:hAnsi="GHEA Grapalat"/>
          <w:i/>
          <w:sz w:val="20"/>
          <w:szCs w:val="20"/>
        </w:rPr>
      </w:pP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EC3472" w:rsidRPr="00CA2B01" w:rsidRDefault="00EC3472"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EC3472" w:rsidRPr="0034222E" w:rsidDel="00932115" w:rsidRDefault="00EC3472" w:rsidP="00AF1F59">
      <w:pPr>
        <w:pStyle w:val="FootnoteText"/>
        <w:jc w:val="both"/>
        <w:rPr>
          <w:del w:id="0" w:author="Inesa Kocharyan" w:date="2019-10-29T12:18:00Z"/>
        </w:rPr>
      </w:pPr>
      <w:r w:rsidRPr="0034222E">
        <w:rPr>
          <w:rStyle w:val="FootnoteReference"/>
        </w:rPr>
        <w:t>7</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p>
  </w:footnote>
  <w:footnote w:id="7">
    <w:p w:rsidR="00EC3472" w:rsidRPr="00D3436F" w:rsidRDefault="00EC3472" w:rsidP="00AF1F59">
      <w:pPr>
        <w:pStyle w:val="FootnoteText"/>
        <w:jc w:val="both"/>
        <w:rPr>
          <w:rFonts w:ascii="GHEA Grapalat" w:hAnsi="GHEA Grapalat"/>
          <w:i/>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EC3472" w:rsidRPr="000811C1" w:rsidRDefault="00EC3472">
      <w:pPr>
        <w:pStyle w:val="FootnoteText"/>
        <w:rPr>
          <w:rFonts w:asciiTheme="minorHAnsi" w:hAnsiTheme="minorHAnsi"/>
        </w:rPr>
      </w:pPr>
    </w:p>
  </w:footnote>
  <w:footnote w:id="8">
    <w:p w:rsidR="00EC3472" w:rsidRPr="00FE2AA4" w:rsidRDefault="00EC3472">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9">
    <w:p w:rsidR="00EC3472" w:rsidRPr="008842CE" w:rsidRDefault="00EC3472"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C3472" w:rsidRPr="000811C1" w:rsidRDefault="00EC3472">
      <w:pPr>
        <w:pStyle w:val="FootnoteText"/>
        <w:rPr>
          <w:lang w:val="af-ZA"/>
        </w:rPr>
      </w:pPr>
    </w:p>
  </w:footnote>
  <w:footnote w:id="10">
    <w:p w:rsidR="00EC3472" w:rsidRDefault="00EC3472" w:rsidP="00636142">
      <w:pPr>
        <w:pStyle w:val="FootnoteText"/>
        <w:jc w:val="both"/>
        <w:rPr>
          <w:rFonts w:ascii="GHEA Grapalat" w:hAnsi="GHEA Grapalat"/>
          <w:i/>
          <w:lang w:val="hy-AM"/>
        </w:rPr>
      </w:pPr>
    </w:p>
    <w:p w:rsidR="00EC3472" w:rsidRPr="002227A9" w:rsidRDefault="00EC3472"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EC3472" w:rsidRPr="00636142" w:rsidRDefault="00EC3472"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EC3472" w:rsidRPr="0092041F" w:rsidRDefault="00EC3472"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 xml:space="preserve">уменьшается в пропорции, исчисленной в отношении суммы этого этапа.Обеспечение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EC3472" w:rsidRPr="0092041F" w:rsidRDefault="00EC3472" w:rsidP="00C67FAB">
      <w:pPr>
        <w:pStyle w:val="FootnoteText"/>
        <w:jc w:val="both"/>
        <w:rPr>
          <w:rFonts w:ascii="GHEA Grapalat" w:hAnsi="GHEA Grapalat"/>
          <w:i/>
        </w:rPr>
      </w:pPr>
    </w:p>
  </w:footnote>
  <w:footnote w:id="11">
    <w:p w:rsidR="00EC3472" w:rsidRPr="004A4643" w:rsidRDefault="00EC3472"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EC3472" w:rsidRPr="008E4439" w:rsidRDefault="00EC3472"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rPr>
          <w:rFonts w:ascii="GHEA Grapalat" w:hAnsi="GHEA Grapalat"/>
        </w:rPr>
        <w:t>Настоящий пункт редактируется согласно соответствующему заказчику</w:t>
      </w:r>
    </w:p>
    <w:p w:rsidR="00EC3472" w:rsidRPr="000811C1" w:rsidRDefault="00EC3472" w:rsidP="0027573B">
      <w:pPr>
        <w:pStyle w:val="FootnoteText"/>
        <w:rPr>
          <w:rFonts w:ascii="Sylfaen" w:hAnsi="Sylfaen"/>
          <w:sz w:val="18"/>
          <w:szCs w:val="18"/>
        </w:rPr>
      </w:pPr>
    </w:p>
  </w:footnote>
  <w:footnote w:id="13">
    <w:p w:rsidR="00EC3472" w:rsidRPr="00A31673" w:rsidRDefault="00EC3472">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4">
    <w:p w:rsidR="00EC3472" w:rsidRPr="00DE7706" w:rsidRDefault="00EC3472">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EC3472" w:rsidRPr="008416BA" w:rsidRDefault="00EC3472"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C3472" w:rsidRDefault="00EC3472" w:rsidP="006B3E56">
      <w:pPr>
        <w:jc w:val="both"/>
      </w:pPr>
    </w:p>
    <w:p w:rsidR="00EC3472" w:rsidRPr="008B70EB" w:rsidRDefault="00EC3472"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C3472" w:rsidRPr="008B70EB" w:rsidRDefault="00EC3472"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EC3472" w:rsidRPr="008B70EB" w:rsidRDefault="00EC347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C3472" w:rsidRDefault="00EC3472" w:rsidP="00637230">
      <w:pPr>
        <w:jc w:val="both"/>
        <w:rPr>
          <w:rFonts w:asciiTheme="minorHAnsi" w:hAnsiTheme="minorHAnsi"/>
          <w:lang w:val="af-ZA"/>
        </w:rPr>
      </w:pPr>
    </w:p>
  </w:footnote>
  <w:footnote w:id="16">
    <w:p w:rsidR="00EC3472" w:rsidRPr="00D3436F" w:rsidRDefault="00EC3472"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EC3472" w:rsidRPr="00D3436F" w:rsidRDefault="00EC3472">
      <w:pPr>
        <w:pStyle w:val="FootnoteText"/>
        <w:rPr>
          <w:lang w:val="es-ES"/>
        </w:rPr>
      </w:pPr>
    </w:p>
  </w:footnote>
  <w:footnote w:id="17">
    <w:p w:rsidR="00EC3472" w:rsidRPr="008842CE" w:rsidRDefault="00EC3472" w:rsidP="003D2FE2">
      <w:pPr>
        <w:pStyle w:val="FootnoteText"/>
        <w:jc w:val="both"/>
      </w:pPr>
    </w:p>
  </w:footnote>
  <w:footnote w:id="18">
    <w:p w:rsidR="00EC3472" w:rsidRPr="008842CE" w:rsidRDefault="00EC3472" w:rsidP="000A214C">
      <w:pPr>
        <w:pStyle w:val="FootnoteText"/>
        <w:jc w:val="both"/>
      </w:pPr>
    </w:p>
  </w:footnote>
  <w:footnote w:id="19">
    <w:p w:rsidR="00EC3472" w:rsidRDefault="00EC3472" w:rsidP="00D3436F">
      <w:pPr>
        <w:pStyle w:val="FootnoteText"/>
        <w:widowControl w:val="0"/>
        <w:jc w:val="both"/>
        <w:rPr>
          <w:ins w:id="3" w:author="Vardan" w:date="2022-03-24T23:31:00Z"/>
          <w:rFonts w:ascii="GHEA Grapalat" w:hAnsi="GHEA Grapalat"/>
          <w:i/>
          <w:lang w:val="hy-AM"/>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EC3472" w:rsidRPr="00F21C0D" w:rsidRDefault="00EC3472" w:rsidP="00D3436F">
      <w:pPr>
        <w:pStyle w:val="FootnoteText"/>
        <w:widowControl w:val="0"/>
        <w:jc w:val="both"/>
        <w:rPr>
          <w:lang w:val="hy-AM"/>
        </w:rPr>
      </w:pPr>
    </w:p>
  </w:footnote>
  <w:footnote w:id="20">
    <w:p w:rsidR="00EC3472" w:rsidRDefault="00EC3472" w:rsidP="005E52ED">
      <w:pPr>
        <w:pStyle w:val="FootnoteText"/>
        <w:widowControl w:val="0"/>
        <w:jc w:val="both"/>
        <w:rPr>
          <w:rFonts w:ascii="GHEA Grapalat" w:hAnsi="GHEA Grapalat"/>
          <w:i/>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C3472" w:rsidRDefault="00EC3472" w:rsidP="005E52ED">
      <w:pPr>
        <w:pStyle w:val="FootnoteText"/>
        <w:widowControl w:val="0"/>
        <w:jc w:val="both"/>
        <w:rPr>
          <w:rFonts w:ascii="GHEA Grapalat" w:hAnsi="GHEA Grapalat"/>
          <w:i/>
        </w:rPr>
      </w:pPr>
    </w:p>
    <w:p w:rsidR="00EC3472" w:rsidRDefault="00EC3472" w:rsidP="005E52ED">
      <w:pPr>
        <w:pStyle w:val="FootnoteText"/>
        <w:widowControl w:val="0"/>
        <w:jc w:val="both"/>
        <w:rPr>
          <w:rFonts w:ascii="GHEA Grapalat" w:hAnsi="GHEA Grapalat"/>
          <w:i/>
        </w:rPr>
      </w:pPr>
    </w:p>
    <w:p w:rsidR="00EC3472" w:rsidRPr="00EB336B" w:rsidRDefault="00EC3472"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EC3472" w:rsidRPr="00D3436F" w:rsidRDefault="00EC3472">
      <w:pPr>
        <w:pStyle w:val="FootnoteText"/>
        <w:rPr>
          <w:lang w:val="hy-AM"/>
        </w:rPr>
      </w:pPr>
    </w:p>
  </w:footnote>
  <w:footnote w:id="21">
    <w:p w:rsidR="00EC3472" w:rsidRPr="008842CE" w:rsidRDefault="00EC3472" w:rsidP="00D90640">
      <w:pPr>
        <w:pStyle w:val="FootnoteText"/>
        <w:widowControl w:val="0"/>
        <w:jc w:val="both"/>
        <w:rPr>
          <w:rFonts w:ascii="GHEA Grapalat" w:hAnsi="GHEA Grapalat"/>
          <w:lang w:val="hy-AM"/>
        </w:rPr>
      </w:pPr>
      <w:r>
        <w:rPr>
          <w:rStyle w:val="FootnoteReference"/>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C3472" w:rsidRPr="00E85250" w:rsidRDefault="00EC3472" w:rsidP="00D90640">
      <w:pPr>
        <w:widowControl w:val="0"/>
        <w:spacing w:after="160" w:line="360" w:lineRule="auto"/>
        <w:ind w:firstLine="709"/>
        <w:jc w:val="both"/>
        <w:rPr>
          <w:rFonts w:ascii="GHEA Grapalat" w:hAnsi="GHEA Grapalat"/>
          <w:lang w:val="hy-AM"/>
        </w:rPr>
      </w:pPr>
    </w:p>
    <w:p w:rsidR="00EC3472" w:rsidRPr="00D3436F" w:rsidRDefault="00EC3472">
      <w:pPr>
        <w:pStyle w:val="FootnoteText"/>
        <w:rPr>
          <w:lang w:val="hy-AM"/>
        </w:rPr>
      </w:pPr>
    </w:p>
  </w:footnote>
  <w:footnote w:id="22">
    <w:p w:rsidR="00EC3472" w:rsidRPr="00402BC3" w:rsidRDefault="00EC3472"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C3472" w:rsidRPr="00552088" w:rsidRDefault="00EC3472"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C3472" w:rsidRPr="00D3436F" w:rsidRDefault="00EC3472">
      <w:pPr>
        <w:pStyle w:val="FootnoteText"/>
        <w:rPr>
          <w:lang w:val="hy-AM"/>
        </w:rPr>
      </w:pPr>
    </w:p>
  </w:footnote>
  <w:footnote w:id="23">
    <w:p w:rsidR="00EC3472" w:rsidRPr="008842CE" w:rsidRDefault="00EC3472"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C3472" w:rsidRPr="00D3436F" w:rsidRDefault="00EC3472">
      <w:pPr>
        <w:pStyle w:val="FootnoteText"/>
        <w:rPr>
          <w:lang w:val="hy-AM"/>
        </w:rPr>
      </w:pPr>
    </w:p>
  </w:footnote>
  <w:footnote w:id="24">
    <w:p w:rsidR="00EC3472" w:rsidRPr="00D3436F" w:rsidRDefault="00EC3472"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EC3472" w:rsidRPr="008842CE" w:rsidRDefault="00EC3472"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C3472" w:rsidRPr="00D3436F" w:rsidRDefault="00EC3472">
      <w:pPr>
        <w:pStyle w:val="FootnoteText"/>
        <w:rPr>
          <w:lang w:val="hy-AM"/>
        </w:rPr>
      </w:pPr>
    </w:p>
  </w:footnote>
  <w:footnote w:id="26">
    <w:p w:rsidR="00EC3472" w:rsidRPr="00793D59" w:rsidRDefault="00EC3472" w:rsidP="008842CE">
      <w:pPr>
        <w:pStyle w:val="FootnoteText"/>
        <w:widowControl w:val="0"/>
        <w:jc w:val="both"/>
        <w:rPr>
          <w:rFonts w:ascii="GHEA Grapalat" w:hAnsi="GHEA Grapalat"/>
          <w:i/>
        </w:rPr>
      </w:pPr>
    </w:p>
  </w:footnote>
  <w:footnote w:id="27">
    <w:p w:rsidR="00EC3472" w:rsidRPr="00395C14" w:rsidRDefault="00EC3472" w:rsidP="00B64ECA">
      <w:pPr>
        <w:pStyle w:val="FootnoteText"/>
        <w:widowControl w:val="0"/>
        <w:jc w:val="both"/>
        <w:rPr>
          <w:rFonts w:ascii="GHEA Grapalat" w:hAnsi="GHEA Grapalat"/>
          <w:i/>
        </w:rPr>
      </w:pPr>
    </w:p>
  </w:footnote>
  <w:footnote w:id="28">
    <w:p w:rsidR="00EC3472" w:rsidRPr="00395C14" w:rsidRDefault="00EC3472" w:rsidP="00395C14">
      <w:pPr>
        <w:pStyle w:val="FootnoteText"/>
        <w:widowControl w:val="0"/>
        <w:jc w:val="both"/>
        <w:rPr>
          <w:rFonts w:ascii="GHEA Grapalat" w:hAnsi="GHEA Grapalat"/>
          <w:i/>
        </w:rPr>
      </w:pPr>
      <w:r w:rsidRPr="00395C14">
        <w:rPr>
          <w:rFonts w:ascii="GHEA Grapalat" w:hAnsi="GHEA Grapalat"/>
          <w:i/>
        </w:rPr>
        <w:t>* Срок поставки продукции, поэтапной поставки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согласен на поставку товара в более короткий срок. Срок поставки не может быть позднее 25 декабря данного года.</w:t>
      </w:r>
    </w:p>
    <w:p w:rsidR="00EC3472" w:rsidRPr="00395C14" w:rsidRDefault="00EC3472" w:rsidP="00395C14">
      <w:pPr>
        <w:pStyle w:val="FootnoteText"/>
        <w:widowControl w:val="0"/>
        <w:jc w:val="both"/>
        <w:rPr>
          <w:rFonts w:ascii="GHEA Grapalat" w:hAnsi="GHEA Grapalat"/>
          <w:i/>
        </w:rPr>
      </w:pPr>
    </w:p>
    <w:p w:rsidR="00EC3472" w:rsidRPr="00395C14" w:rsidRDefault="00EC3472" w:rsidP="00395C14">
      <w:pPr>
        <w:pStyle w:val="FootnoteText"/>
        <w:widowControl w:val="0"/>
        <w:jc w:val="both"/>
        <w:rPr>
          <w:rFonts w:ascii="GHEA Grapalat" w:hAnsi="GHEA Grapalat"/>
          <w:i/>
        </w:rPr>
      </w:pPr>
      <w:r w:rsidRPr="00395C14">
        <w:rPr>
          <w:rFonts w:ascii="GHEA Grapalat" w:hAnsi="GHEA Grapalat"/>
          <w:i/>
        </w:rPr>
        <w:t>**Поставка товара осуществляется с момента подписания настоящего Договора до 25 декабря 2023 года, каждый раз в течение 3-х рабочих дней с момента получения заказа от Заказчика, согласно заказанного Заказчиком количества. Заказ на поставку оформляется Заказчиком Поставщику в устной форме.</w:t>
      </w:r>
    </w:p>
  </w:footnote>
  <w:footnote w:id="29">
    <w:p w:rsidR="00EC3472" w:rsidRPr="00395C14" w:rsidRDefault="00EC3472" w:rsidP="008842CE">
      <w:pPr>
        <w:pStyle w:val="FootnoteText"/>
        <w:widowControl w:val="0"/>
        <w:jc w:val="both"/>
      </w:pPr>
    </w:p>
  </w:footnote>
  <w:footnote w:id="30">
    <w:p w:rsidR="00EC3472" w:rsidRPr="00395C14" w:rsidRDefault="00EC3472" w:rsidP="008842CE">
      <w:pPr>
        <w:widowControl w:val="0"/>
        <w:jc w:val="both"/>
        <w:rPr>
          <w:rFonts w:ascii="GHEA Grapalat" w:hAnsi="GHEA Grapalat"/>
          <w:i/>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53E"/>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76C"/>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663"/>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3B40"/>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4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E72"/>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3DF"/>
    <w:rsid w:val="000F6C24"/>
    <w:rsid w:val="000F7026"/>
    <w:rsid w:val="000F74AC"/>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277D6"/>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97976"/>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4FAA"/>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6FCF"/>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461EC"/>
    <w:rsid w:val="00246AFA"/>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1B2"/>
    <w:rsid w:val="002674D5"/>
    <w:rsid w:val="0027052A"/>
    <w:rsid w:val="00270D59"/>
    <w:rsid w:val="002716CA"/>
    <w:rsid w:val="00271A53"/>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A1B"/>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ACD"/>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1E55"/>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0BD1"/>
    <w:rsid w:val="00351797"/>
    <w:rsid w:val="003529EA"/>
    <w:rsid w:val="00352B29"/>
    <w:rsid w:val="00352DB8"/>
    <w:rsid w:val="00353113"/>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57D"/>
    <w:rsid w:val="00373EC9"/>
    <w:rsid w:val="00374607"/>
    <w:rsid w:val="00374F4A"/>
    <w:rsid w:val="003755FD"/>
    <w:rsid w:val="00375D38"/>
    <w:rsid w:val="00375E5E"/>
    <w:rsid w:val="00375FD2"/>
    <w:rsid w:val="003760B7"/>
    <w:rsid w:val="00376924"/>
    <w:rsid w:val="00376A9D"/>
    <w:rsid w:val="00377873"/>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C14"/>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6BC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07F"/>
    <w:rsid w:val="00443208"/>
    <w:rsid w:val="00443317"/>
    <w:rsid w:val="0044370A"/>
    <w:rsid w:val="00443A55"/>
    <w:rsid w:val="00443B50"/>
    <w:rsid w:val="00443B7A"/>
    <w:rsid w:val="00444026"/>
    <w:rsid w:val="00444069"/>
    <w:rsid w:val="00444E87"/>
    <w:rsid w:val="0044556F"/>
    <w:rsid w:val="00445E74"/>
    <w:rsid w:val="0044660E"/>
    <w:rsid w:val="00446B2F"/>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03B"/>
    <w:rsid w:val="0049623A"/>
    <w:rsid w:val="0049655D"/>
    <w:rsid w:val="004974D8"/>
    <w:rsid w:val="004A0302"/>
    <w:rsid w:val="004A0321"/>
    <w:rsid w:val="004A1734"/>
    <w:rsid w:val="004A1C5D"/>
    <w:rsid w:val="004A3051"/>
    <w:rsid w:val="004A4515"/>
    <w:rsid w:val="004A4643"/>
    <w:rsid w:val="004A4DF1"/>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087"/>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450"/>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5FD"/>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0FF"/>
    <w:rsid w:val="005F0715"/>
    <w:rsid w:val="005F09CE"/>
    <w:rsid w:val="005F1793"/>
    <w:rsid w:val="005F1DBB"/>
    <w:rsid w:val="005F1F95"/>
    <w:rsid w:val="005F25EF"/>
    <w:rsid w:val="005F2F3B"/>
    <w:rsid w:val="005F2FE8"/>
    <w:rsid w:val="005F53F2"/>
    <w:rsid w:val="005F581A"/>
    <w:rsid w:val="005F7C1D"/>
    <w:rsid w:val="0060526C"/>
    <w:rsid w:val="006062CA"/>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8B8"/>
    <w:rsid w:val="006A3C8A"/>
    <w:rsid w:val="006A475C"/>
    <w:rsid w:val="006A4AFC"/>
    <w:rsid w:val="006A4E85"/>
    <w:rsid w:val="006A4ECC"/>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00F"/>
    <w:rsid w:val="006E732A"/>
    <w:rsid w:val="006E73AC"/>
    <w:rsid w:val="006E7900"/>
    <w:rsid w:val="006E7947"/>
    <w:rsid w:val="006E7F44"/>
    <w:rsid w:val="006F012B"/>
    <w:rsid w:val="006F02F7"/>
    <w:rsid w:val="006F0303"/>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862"/>
    <w:rsid w:val="00731BD1"/>
    <w:rsid w:val="00731BFC"/>
    <w:rsid w:val="00731D26"/>
    <w:rsid w:val="00735365"/>
    <w:rsid w:val="00736496"/>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1B1"/>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878"/>
    <w:rsid w:val="00792E66"/>
    <w:rsid w:val="007930E2"/>
    <w:rsid w:val="00793108"/>
    <w:rsid w:val="007938B0"/>
    <w:rsid w:val="00793D59"/>
    <w:rsid w:val="00793E8B"/>
    <w:rsid w:val="00794790"/>
    <w:rsid w:val="0079574B"/>
    <w:rsid w:val="00796008"/>
    <w:rsid w:val="00796076"/>
    <w:rsid w:val="007961A6"/>
    <w:rsid w:val="007968A3"/>
    <w:rsid w:val="00796D4A"/>
    <w:rsid w:val="007A0B59"/>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2FC7"/>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1B6"/>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0E1F"/>
    <w:rsid w:val="00861106"/>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1D1"/>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22D"/>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6DAF"/>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2CB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A91"/>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13E"/>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1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84"/>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44A2"/>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65EB"/>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56"/>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8FA"/>
    <w:rsid w:val="00B45BBF"/>
    <w:rsid w:val="00B46279"/>
    <w:rsid w:val="00B46D58"/>
    <w:rsid w:val="00B47535"/>
    <w:rsid w:val="00B4794D"/>
    <w:rsid w:val="00B5006E"/>
    <w:rsid w:val="00B50F72"/>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7B9"/>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825"/>
    <w:rsid w:val="00B70DF8"/>
    <w:rsid w:val="00B716B0"/>
    <w:rsid w:val="00B71D73"/>
    <w:rsid w:val="00B72055"/>
    <w:rsid w:val="00B72F9D"/>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D29"/>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01D"/>
    <w:rsid w:val="00BD4817"/>
    <w:rsid w:val="00BD50E7"/>
    <w:rsid w:val="00BD5575"/>
    <w:rsid w:val="00BD572E"/>
    <w:rsid w:val="00BD587C"/>
    <w:rsid w:val="00BD5F94"/>
    <w:rsid w:val="00BD6BF7"/>
    <w:rsid w:val="00BD72E6"/>
    <w:rsid w:val="00BE01AE"/>
    <w:rsid w:val="00BE0C42"/>
    <w:rsid w:val="00BE1C5E"/>
    <w:rsid w:val="00BE2236"/>
    <w:rsid w:val="00BE247C"/>
    <w:rsid w:val="00BE2572"/>
    <w:rsid w:val="00BE319F"/>
    <w:rsid w:val="00BE40B1"/>
    <w:rsid w:val="00BE439E"/>
    <w:rsid w:val="00BE45B6"/>
    <w:rsid w:val="00BE494B"/>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29E0"/>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3F4C"/>
    <w:rsid w:val="00C6467B"/>
    <w:rsid w:val="00C647D8"/>
    <w:rsid w:val="00C648B6"/>
    <w:rsid w:val="00C648DF"/>
    <w:rsid w:val="00C64BF0"/>
    <w:rsid w:val="00C64E56"/>
    <w:rsid w:val="00C65A13"/>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5CD5"/>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5BD6"/>
    <w:rsid w:val="00D26FCF"/>
    <w:rsid w:val="00D27019"/>
    <w:rsid w:val="00D273E6"/>
    <w:rsid w:val="00D27476"/>
    <w:rsid w:val="00D27B1C"/>
    <w:rsid w:val="00D27C21"/>
    <w:rsid w:val="00D30487"/>
    <w:rsid w:val="00D30F7E"/>
    <w:rsid w:val="00D31759"/>
    <w:rsid w:val="00D31874"/>
    <w:rsid w:val="00D31FF5"/>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37705"/>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265"/>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542"/>
    <w:rsid w:val="00DC567F"/>
    <w:rsid w:val="00DC59F5"/>
    <w:rsid w:val="00DC5C67"/>
    <w:rsid w:val="00DC619D"/>
    <w:rsid w:val="00DC64B5"/>
    <w:rsid w:val="00DC6732"/>
    <w:rsid w:val="00DC6FEB"/>
    <w:rsid w:val="00DC769E"/>
    <w:rsid w:val="00DD0158"/>
    <w:rsid w:val="00DD0FED"/>
    <w:rsid w:val="00DD15E2"/>
    <w:rsid w:val="00DD19B0"/>
    <w:rsid w:val="00DD2396"/>
    <w:rsid w:val="00DD2498"/>
    <w:rsid w:val="00DD250B"/>
    <w:rsid w:val="00DD27B0"/>
    <w:rsid w:val="00DD2F66"/>
    <w:rsid w:val="00DD322C"/>
    <w:rsid w:val="00DD3E3D"/>
    <w:rsid w:val="00DD41E4"/>
    <w:rsid w:val="00DD4F48"/>
    <w:rsid w:val="00DD51F0"/>
    <w:rsid w:val="00DD56AA"/>
    <w:rsid w:val="00DD5CF9"/>
    <w:rsid w:val="00DD66E7"/>
    <w:rsid w:val="00DD6F6F"/>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0E3A"/>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686B"/>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B5D"/>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E1F"/>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472"/>
    <w:rsid w:val="00EC362B"/>
    <w:rsid w:val="00EC400D"/>
    <w:rsid w:val="00EC4580"/>
    <w:rsid w:val="00EC5918"/>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2BBC"/>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353A"/>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8D1"/>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A03"/>
    <w:rsid w:val="00FA1B96"/>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71E"/>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421688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1048865">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332801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76337-A75B-4689-9800-160B7F5CD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105</Pages>
  <Words>21583</Words>
  <Characters>123026</Characters>
  <Application>Microsoft Office Word</Application>
  <DocSecurity>0</DocSecurity>
  <Lines>1025</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144321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asus</cp:lastModifiedBy>
  <cp:revision>39</cp:revision>
  <cp:lastPrinted>2018-02-16T07:12:00Z</cp:lastPrinted>
  <dcterms:created xsi:type="dcterms:W3CDTF">2022-09-29T06:23:00Z</dcterms:created>
  <dcterms:modified xsi:type="dcterms:W3CDTF">2023-05-19T08:29:00Z</dcterms:modified>
</cp:coreProperties>
</file>